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EDC0A2" w14:textId="77777777" w:rsidR="006E231A" w:rsidRPr="00976D56" w:rsidRDefault="006E231A" w:rsidP="006E231A">
      <w:pPr>
        <w:pStyle w:val="PolicyTitleBox"/>
      </w:pPr>
      <w:r>
        <w:t>Clatskanie School District 6J</w:t>
      </w:r>
    </w:p>
    <w:p w14:paraId="3259C053" w14:textId="77777777" w:rsidR="00CC7D46" w:rsidRPr="00C23359" w:rsidRDefault="00CC7D46" w:rsidP="006E231A"/>
    <w:p w14:paraId="383404BF" w14:textId="7E831B8E" w:rsidR="001E1260" w:rsidRPr="00C23359" w:rsidRDefault="001E1260" w:rsidP="006E231A">
      <w:pPr>
        <w:pStyle w:val="PolicyCode"/>
      </w:pPr>
      <w:r w:rsidRPr="00C23359">
        <w:t>Code:</w:t>
      </w:r>
      <w:r w:rsidRPr="00C23359">
        <w:tab/>
      </w:r>
      <w:r w:rsidR="005F7D33" w:rsidRPr="00C23359">
        <w:t>IIA</w:t>
      </w:r>
    </w:p>
    <w:p w14:paraId="4293D45D" w14:textId="77777777" w:rsidR="00A33F5A" w:rsidRDefault="001E1260" w:rsidP="006E231A">
      <w:pPr>
        <w:pStyle w:val="PolicyCode"/>
      </w:pPr>
      <w:r w:rsidRPr="00C23359">
        <w:t>Adopted:</w:t>
      </w:r>
      <w:r w:rsidRPr="00C23359">
        <w:tab/>
      </w:r>
      <w:r w:rsidR="00490958">
        <w:t>4/07/25</w:t>
      </w:r>
    </w:p>
    <w:p w14:paraId="35B81820" w14:textId="3C46C47C" w:rsidR="00490958" w:rsidRDefault="00A33F5A" w:rsidP="006E231A">
      <w:pPr>
        <w:pStyle w:val="PolicyCode"/>
      </w:pPr>
      <w:r>
        <w:t>Revised/Readopted:</w:t>
      </w:r>
      <w:r>
        <w:tab/>
      </w:r>
    </w:p>
    <w:p w14:paraId="3EA6F000" w14:textId="72973DE2" w:rsidR="001E1260" w:rsidRPr="00C23359" w:rsidRDefault="00490958" w:rsidP="006E231A">
      <w:pPr>
        <w:pStyle w:val="PolicyCode"/>
      </w:pPr>
      <w:r>
        <w:t>Orig. Code(s):</w:t>
      </w:r>
      <w:r>
        <w:tab/>
        <w:t>IIA</w:t>
      </w:r>
    </w:p>
    <w:p w14:paraId="624FD73D" w14:textId="77777777" w:rsidR="001E1260" w:rsidRPr="00C23359" w:rsidRDefault="001E1260" w:rsidP="006E231A"/>
    <w:p w14:paraId="7AC66307" w14:textId="77777777" w:rsidR="006E231A" w:rsidRDefault="005F7D33" w:rsidP="006E231A">
      <w:pPr>
        <w:pStyle w:val="PolicyTitle"/>
      </w:pPr>
      <w:r w:rsidRPr="00C23359">
        <w:t xml:space="preserve">Instructional </w:t>
      </w:r>
      <w:r w:rsidR="00596E80" w:rsidRPr="00C23359">
        <w:t>Materials</w:t>
      </w:r>
      <w:r w:rsidRPr="00C23359">
        <w:t>**</w:t>
      </w:r>
    </w:p>
    <w:p w14:paraId="183D2797" w14:textId="77777777" w:rsidR="00EF573E" w:rsidRPr="00C23359" w:rsidRDefault="00EF573E" w:rsidP="006E231A"/>
    <w:p w14:paraId="7D2482D9" w14:textId="526EAF5D" w:rsidR="00EF573E" w:rsidRPr="00C23359" w:rsidRDefault="0075454B" w:rsidP="006E231A">
      <w:pPr>
        <w:pStyle w:val="PolicyBodyText"/>
        <w:spacing w:after="240"/>
      </w:pPr>
      <w:r w:rsidRPr="00C23359">
        <w:t xml:space="preserve">The Board believes proper care and judgment should be exercised in selecting core and supplemental instructional materials and </w:t>
      </w:r>
      <w:r w:rsidRPr="00D713E9">
        <w:rPr>
          <w:highlight w:val="lightGray"/>
        </w:rPr>
        <w:t>library materials</w:t>
      </w:r>
      <w:r w:rsidR="00AD6470" w:rsidRPr="00D713E9">
        <w:rPr>
          <w:highlight w:val="lightGray"/>
        </w:rPr>
        <w:t xml:space="preserve"> in </w:t>
      </w:r>
      <w:r w:rsidRPr="00C23359">
        <w:t xml:space="preserve">school and classroom </w:t>
      </w:r>
      <w:r w:rsidR="00AD6470" w:rsidRPr="00D713E9">
        <w:rPr>
          <w:highlight w:val="lightGray"/>
        </w:rPr>
        <w:t>libraries</w:t>
      </w:r>
      <w:r w:rsidR="00F01B6D" w:rsidRPr="00D713E9">
        <w:rPr>
          <w:highlight w:val="lightGray"/>
        </w:rPr>
        <w:t>[,</w:t>
      </w:r>
      <w:del w:id="0" w:author="OSBA" w:date="2025-09-12T17:11:00Z" w16du:dateUtc="2025-09-13T00:11:00Z">
        <w:r w:rsidRPr="00C23359">
          <w:delText>library materials</w:delText>
        </w:r>
        <w:r w:rsidR="00F01B6D" w:rsidRPr="007D1E86">
          <w:rPr>
            <w:highlight w:val="yellow"/>
          </w:rPr>
          <w:delText>,</w:delText>
        </w:r>
      </w:del>
      <w:r w:rsidR="00F01B6D" w:rsidRPr="007D1E86">
        <w:rPr>
          <w:highlight w:val="yellow"/>
        </w:rPr>
        <w:t xml:space="preserve"> and that those materials should be inclusive of populations represented in a global society]</w:t>
      </w:r>
      <w:r w:rsidR="00F01B6D" w:rsidRPr="007C6AC3">
        <w:t>.</w:t>
      </w:r>
      <w:del w:id="1" w:author="OSBA" w:date="2025-09-12T17:11:00Z" w16du:dateUtc="2025-09-13T00:11:00Z">
        <w:r w:rsidR="00F01B6D" w:rsidRPr="00C23359">
          <w:delText xml:space="preserve"> The process to select materials will reflect respect for all people, regardless of race, color, creed, national origin, age, sex, sexual orientation, gender identity, or disability.</w:delText>
        </w:r>
      </w:del>
    </w:p>
    <w:p w14:paraId="2190F61E" w14:textId="77777777" w:rsidR="008624F5" w:rsidRPr="007D1E86" w:rsidRDefault="008624F5" w:rsidP="00D20B1E">
      <w:pPr>
        <w:shd w:val="clear" w:color="000000" w:fill="auto"/>
        <w:rPr>
          <w:highlight w:val="yellow"/>
        </w:rPr>
      </w:pPr>
      <w:r w:rsidRPr="007D1E86">
        <w:rPr>
          <w:highlight w:val="yellow"/>
        </w:rPr>
        <w:t>Any</w:t>
      </w:r>
      <w:r w:rsidR="009D06BF" w:rsidRPr="007D1E86">
        <w:rPr>
          <w:highlight w:val="yellow"/>
        </w:rPr>
        <w:t xml:space="preserve"> person</w:t>
      </w:r>
      <w:r w:rsidRPr="007D1E86">
        <w:rPr>
          <w:highlight w:val="yellow"/>
        </w:rPr>
        <w:t xml:space="preserve"> responsible for the adoption of textbooks or the approval of instructional materials may not prohibit the use of, or refuse to approve the use of, textbooks or instructional materials on the basis that the textbooks or instructional materials include a perspective, study or story of, or are created by, any individual or group identified in ORS 337.260(1)(a)-(e)[, i.e., are Native American, European, African, Asian, Pacific Island, Chicano, Latino, Middle Eastern or Jewish descent, have disabilities, are immigrants or refugees, or are lesbian, gay, bisexual or transgender].</w:t>
      </w:r>
    </w:p>
    <w:p w14:paraId="513EA19B" w14:textId="77777777" w:rsidR="008624F5" w:rsidRPr="00D713E9" w:rsidRDefault="008624F5" w:rsidP="00D20B1E">
      <w:pPr>
        <w:shd w:val="clear" w:color="000000" w:fill="auto"/>
        <w:rPr>
          <w:highlight w:val="lightGray"/>
        </w:rPr>
      </w:pPr>
    </w:p>
    <w:p w14:paraId="6ACAA6CD" w14:textId="77777777" w:rsidR="008624F5" w:rsidRPr="007D1E86" w:rsidRDefault="008624F5" w:rsidP="00D20B1E">
      <w:pPr>
        <w:shd w:val="clear" w:color="000000" w:fill="auto"/>
        <w:spacing w:after="240"/>
        <w:rPr>
          <w:highlight w:val="yellow"/>
        </w:rPr>
      </w:pPr>
      <w:r w:rsidRPr="00D713E9">
        <w:rPr>
          <w:highlight w:val="lightGray"/>
        </w:rPr>
        <w:t>Any</w:t>
      </w:r>
      <w:r w:rsidR="009D06BF" w:rsidRPr="00D713E9">
        <w:rPr>
          <w:highlight w:val="lightGray"/>
        </w:rPr>
        <w:t xml:space="preserve"> person</w:t>
      </w:r>
      <w:r w:rsidRPr="00D713E9">
        <w:rPr>
          <w:highlight w:val="lightGray"/>
        </w:rPr>
        <w:t xml:space="preserve"> responsible for the selection or retention of library materials may not prohibit the selection or retention of, or refuse to select or retain, library materials on the basis that the library materials include a perspective, study or story of, or are created by any individual or group against whom discrimination is prohibited under ORS 659.850</w:t>
      </w:r>
      <w:r w:rsidR="00835A25" w:rsidRPr="00D713E9">
        <w:rPr>
          <w:highlight w:val="lightGray"/>
        </w:rPr>
        <w:t>[,</w:t>
      </w:r>
      <w:r w:rsidR="00AC444D" w:rsidRPr="00D713E9">
        <w:rPr>
          <w:highlight w:val="lightGray"/>
        </w:rPr>
        <w:t xml:space="preserve"> </w:t>
      </w:r>
      <w:r w:rsidR="00835A25" w:rsidRPr="007D1E86">
        <w:rPr>
          <w:highlight w:val="yellow"/>
        </w:rPr>
        <w:t>i.e., race, color, religion, sex, sexual orientation, gender identity, national origin, marital status, age or disability]</w:t>
      </w:r>
      <w:r w:rsidRPr="007D1E86">
        <w:rPr>
          <w:highlight w:val="yellow"/>
        </w:rPr>
        <w:t>.</w:t>
      </w:r>
    </w:p>
    <w:p w14:paraId="30C5341E" w14:textId="7B6DEB19" w:rsidR="00F01B6D" w:rsidRPr="00C23359" w:rsidRDefault="00F01B6D" w:rsidP="006E231A">
      <w:pPr>
        <w:pStyle w:val="PolicyBodyText"/>
        <w:spacing w:after="240"/>
      </w:pPr>
      <w:proofErr w:type="gramStart"/>
      <w:r w:rsidRPr="00C23359">
        <w:t>A material</w:t>
      </w:r>
      <w:proofErr w:type="gramEnd"/>
      <w:r w:rsidRPr="00C23359">
        <w:t xml:space="preserve"> involved with a reconsideration</w:t>
      </w:r>
      <w:r w:rsidRPr="00D713E9">
        <w:rPr>
          <w:highlight w:val="lightGray"/>
        </w:rPr>
        <w:t xml:space="preserve"> </w:t>
      </w:r>
      <w:r w:rsidR="003D6C85" w:rsidRPr="00D713E9">
        <w:rPr>
          <w:highlight w:val="lightGray"/>
        </w:rPr>
        <w:t>request</w:t>
      </w:r>
      <w:r w:rsidRPr="00C23359">
        <w:t xml:space="preserve"> will remain available throughout the reconsideration process. </w:t>
      </w:r>
      <w:r w:rsidR="00024124" w:rsidRPr="00C23359">
        <w:t xml:space="preserve">Materials will not be removed for discriminatory reasons. </w:t>
      </w:r>
      <w:r w:rsidR="00842EB7" w:rsidRPr="00C23359">
        <w:t xml:space="preserve">A request for reconsideration of materials may be processed through established procedures found in </w:t>
      </w:r>
      <w:r w:rsidR="00C12A47" w:rsidRPr="00C23359">
        <w:t xml:space="preserve">accompanying </w:t>
      </w:r>
      <w:r w:rsidR="00842EB7" w:rsidRPr="00C23359">
        <w:t xml:space="preserve">administrative regulations. </w:t>
      </w:r>
      <w:r w:rsidRPr="00C23359">
        <w:t xml:space="preserve">Meetings of reconsideration committees </w:t>
      </w:r>
      <w:r w:rsidR="00116151" w:rsidRPr="00C23359">
        <w:t>may be</w:t>
      </w:r>
      <w:r w:rsidRPr="00C23359">
        <w:t xml:space="preserve"> subject to Public Meetings Law. Records regarding reconsideration procedures are subject to </w:t>
      </w:r>
      <w:r w:rsidR="00EB1A56" w:rsidRPr="00C23359">
        <w:t>Public Records Law</w:t>
      </w:r>
      <w:r w:rsidRPr="00C23359">
        <w:t>.</w:t>
      </w:r>
    </w:p>
    <w:p w14:paraId="4590D82A" w14:textId="51032BE3" w:rsidR="00F01B6D" w:rsidRPr="00C23359" w:rsidRDefault="00F01B6D" w:rsidP="006E231A">
      <w:pPr>
        <w:pStyle w:val="PolicyBodyText"/>
        <w:spacing w:after="240"/>
      </w:pPr>
      <w:r w:rsidRPr="00D713E9">
        <w:rPr>
          <w:highlight w:val="lightGray"/>
        </w:rPr>
        <w:t>[</w:t>
      </w:r>
      <w:r w:rsidRPr="007D1E86">
        <w:rPr>
          <w:highlight w:val="yellow"/>
        </w:rPr>
        <w:t>This policy is not intended to cover classroom activities. Complaints regarding classroom activities unrelated to materials can be filed using other established district complaint procedures.]</w:t>
      </w:r>
      <w:del w:id="2" w:author="OSBA" w:date="2025-09-12T17:11:00Z" w16du:dateUtc="2025-09-13T00:11:00Z">
        <w:r w:rsidRPr="007D1E86">
          <w:rPr>
            <w:highlight w:val="yellow"/>
          </w:rPr>
          <w:delText>.</w:delText>
        </w:r>
      </w:del>
    </w:p>
    <w:p w14:paraId="49BEE25C" w14:textId="5CA2292B" w:rsidR="00A23EF8" w:rsidRPr="00C23359" w:rsidRDefault="00A23EF8" w:rsidP="006E231A">
      <w:pPr>
        <w:pStyle w:val="PolicyBodyText"/>
        <w:spacing w:after="240"/>
      </w:pPr>
      <w:r w:rsidRPr="00C23359">
        <w:t xml:space="preserve">The term </w:t>
      </w:r>
      <w:r w:rsidR="00C23359" w:rsidRPr="00C23359">
        <w:t>“</w:t>
      </w:r>
      <w:r w:rsidRPr="00C23359">
        <w:t>instructional material</w:t>
      </w:r>
      <w:r w:rsidR="00C23359" w:rsidRPr="00C23359">
        <w:t>”</w:t>
      </w:r>
      <w:r w:rsidRPr="00C23359">
        <w:t xml:space="preserve"> includes core instructional materials, supplemental materials, </w:t>
      </w:r>
      <w:r w:rsidR="003D6C85" w:rsidRPr="00D713E9">
        <w:rPr>
          <w:highlight w:val="lightGray"/>
        </w:rPr>
        <w:t>and</w:t>
      </w:r>
      <w:del w:id="3" w:author="OSBA" w:date="2025-09-12T17:11:00Z" w16du:dateUtc="2025-09-13T00:11:00Z">
        <w:r w:rsidRPr="00C23359">
          <w:delText>school</w:delText>
        </w:r>
      </w:del>
      <w:r w:rsidRPr="00C23359">
        <w:t xml:space="preserve"> library materials</w:t>
      </w:r>
      <w:r w:rsidR="003D6C85" w:rsidRPr="00D713E9">
        <w:rPr>
          <w:highlight w:val="lightGray"/>
        </w:rPr>
        <w:t xml:space="preserve"> </w:t>
      </w:r>
      <w:r w:rsidR="00E64208" w:rsidRPr="00D713E9">
        <w:rPr>
          <w:highlight w:val="lightGray"/>
        </w:rPr>
        <w:t>made available</w:t>
      </w:r>
      <w:r w:rsidR="003D6C85" w:rsidRPr="00D713E9">
        <w:rPr>
          <w:highlight w:val="lightGray"/>
        </w:rPr>
        <w:t xml:space="preserve"> in </w:t>
      </w:r>
      <w:del w:id="4" w:author="OSBA" w:date="2025-09-12T17:11:00Z" w16du:dateUtc="2025-09-13T00:11:00Z">
        <w:r w:rsidRPr="00C23359">
          <w:delText xml:space="preserve">, and </w:delText>
        </w:r>
      </w:del>
      <w:r w:rsidRPr="00C23359">
        <w:t xml:space="preserve">classroom </w:t>
      </w:r>
      <w:r w:rsidR="003D6C85" w:rsidRPr="00D713E9">
        <w:rPr>
          <w:highlight w:val="lightGray"/>
        </w:rPr>
        <w:t>or school libraries</w:t>
      </w:r>
      <w:r w:rsidR="00E64208" w:rsidRPr="00D713E9">
        <w:rPr>
          <w:highlight w:val="lightGray"/>
        </w:rPr>
        <w:t xml:space="preserve"> as defined below</w:t>
      </w:r>
      <w:del w:id="5" w:author="OSBA" w:date="2025-09-12T17:11:00Z" w16du:dateUtc="2025-09-13T00:11:00Z">
        <w:r w:rsidRPr="00C23359">
          <w:delText>library materials</w:delText>
        </w:r>
      </w:del>
      <w:r w:rsidRPr="00C23359">
        <w:t>.</w:t>
      </w:r>
    </w:p>
    <w:p w14:paraId="4A8C33C6" w14:textId="47CD3FA5" w:rsidR="00F01B6D" w:rsidRPr="00C23359" w:rsidRDefault="00F01B6D" w:rsidP="006E231A">
      <w:pPr>
        <w:pStyle w:val="PolicyBodyText"/>
        <w:spacing w:after="240"/>
      </w:pPr>
      <w:r w:rsidRPr="00C23359">
        <w:t>Some materials may fall into more than one of the following categories. If there is a question regarding selection or reconsideration, the district administration may select which procedure to use.</w:t>
      </w:r>
    </w:p>
    <w:p w14:paraId="76776F5D" w14:textId="06626A36" w:rsidR="00F01B6D" w:rsidRPr="00C23359" w:rsidRDefault="00F01B6D" w:rsidP="006E231A">
      <w:pPr>
        <w:pStyle w:val="PolicyBodyText"/>
        <w:spacing w:after="240"/>
      </w:pPr>
      <w:r w:rsidRPr="00C23359">
        <w:rPr>
          <w:b/>
          <w:bCs/>
        </w:rPr>
        <w:t>Definitions</w:t>
      </w:r>
    </w:p>
    <w:p w14:paraId="4A2D590B" w14:textId="2E2AFFFE" w:rsidR="00F01B6D" w:rsidRPr="00C23359" w:rsidRDefault="00C23359" w:rsidP="006E231A">
      <w:pPr>
        <w:pStyle w:val="PolicyBodyText"/>
        <w:spacing w:after="240"/>
      </w:pPr>
      <w:r w:rsidRPr="00C23359">
        <w:t>“</w:t>
      </w:r>
      <w:r w:rsidR="0017156F" w:rsidRPr="00C23359">
        <w:t>Core instructional material,</w:t>
      </w:r>
      <w:r w:rsidRPr="00C23359">
        <w:t>”</w:t>
      </w:r>
      <w:r w:rsidR="0017156F" w:rsidRPr="00C23359">
        <w:t xml:space="preserve"> </w:t>
      </w:r>
      <w:r w:rsidR="00515E0C" w:rsidRPr="00C23359">
        <w:rPr>
          <w:rStyle w:val="FootnoteReference"/>
        </w:rPr>
        <w:footnoteReference w:id="2"/>
      </w:r>
      <w:r w:rsidR="0017156F" w:rsidRPr="00C23359">
        <w:t>sometimes referred to as basal, means any organized system, which constitutes the major instructional vehicle for a given course of study, or any part thereof.</w:t>
      </w:r>
      <w:r w:rsidR="002C1291" w:rsidRPr="00C23359">
        <w:t xml:space="preserve"> </w:t>
      </w:r>
      <w:r w:rsidR="008D0CF8" w:rsidRPr="00C23359">
        <w:t>Core instructional materials may include adaptive or personalized learning programs, digital textbooks</w:t>
      </w:r>
      <w:r w:rsidR="001F20EA" w:rsidRPr="00C23359">
        <w:t>,</w:t>
      </w:r>
      <w:r w:rsidR="008D0CF8" w:rsidRPr="00C23359">
        <w:t xml:space="preserve"> and </w:t>
      </w:r>
      <w:r w:rsidR="008D0CF8" w:rsidRPr="00C23359">
        <w:lastRenderedPageBreak/>
        <w:t>print textbooks and are adopted and paid for by the district. Core instructional materials may include such instructional materials as a hardbound or a softbound book or books</w:t>
      </w:r>
      <w:del w:id="6" w:author="OSBA" w:date="2025-09-12T17:11:00Z" w16du:dateUtc="2025-09-13T00:11:00Z">
        <w:r w:rsidR="008D0CF8" w:rsidRPr="00C23359">
          <w:delText>,</w:delText>
        </w:r>
      </w:del>
      <w:r w:rsidR="008D0CF8" w:rsidRPr="00C23359">
        <w:t xml:space="preserve"> or sets or kits of print and non-print materials, including electronic and internet or web-based materials or media.</w:t>
      </w:r>
    </w:p>
    <w:p w14:paraId="641BDDD0" w14:textId="794A88B8" w:rsidR="008D0CF8" w:rsidRPr="00C23359" w:rsidRDefault="00C23359" w:rsidP="006E231A">
      <w:pPr>
        <w:pStyle w:val="PolicyBodyText"/>
        <w:spacing w:after="240"/>
      </w:pPr>
      <w:r w:rsidRPr="00C23359">
        <w:t>“</w:t>
      </w:r>
      <w:r w:rsidR="008D0CF8" w:rsidRPr="00C23359">
        <w:t>Supplemental instructional materials</w:t>
      </w:r>
      <w:r w:rsidRPr="00C23359">
        <w:t>”</w:t>
      </w:r>
      <w:r w:rsidR="008D0CF8" w:rsidRPr="00C23359">
        <w:t xml:space="preserve"> means instructional materials used as part of the course of study, which are not part of the core instructional materials. They contain materials to supplement and/or differentiate core instruction and are generally teacher selected. These materials are not adopted by the Board. Materials required or assigned to be used as part of a class may be considered supplemental instructional materials, regardless of the source or location of the material.</w:t>
      </w:r>
    </w:p>
    <w:p w14:paraId="6ABE1C74" w14:textId="24532279" w:rsidR="007C54D0" w:rsidRPr="00D713E9" w:rsidRDefault="00C23359" w:rsidP="00D20B1E">
      <w:pPr>
        <w:pStyle w:val="PolicyBodyText"/>
        <w:shd w:val="clear" w:color="000000" w:fill="auto"/>
        <w:spacing w:after="240"/>
        <w:rPr>
          <w:highlight w:val="lightGray"/>
        </w:rPr>
      </w:pPr>
      <w:r w:rsidRPr="00C23359">
        <w:t>“</w:t>
      </w:r>
      <w:proofErr w:type="spellStart"/>
      <w:del w:id="7" w:author="Spencer Lewis" w:date="2025-09-15T12:14:00Z" w16du:dateUtc="2025-09-15T19:14:00Z">
        <w:r w:rsidR="000611A0" w:rsidRPr="00C23359" w:rsidDel="00B214B6">
          <w:delText xml:space="preserve">School </w:delText>
        </w:r>
      </w:del>
      <w:r w:rsidR="000611A0" w:rsidRPr="00C23359">
        <w:t>l</w:t>
      </w:r>
      <w:r w:rsidR="00B214B6" w:rsidRPr="00D713E9">
        <w:rPr>
          <w:highlight w:val="lightGray"/>
        </w:rPr>
        <w:t>L</w:t>
      </w:r>
      <w:r w:rsidR="000611A0" w:rsidRPr="00C23359">
        <w:t>ibrary</w:t>
      </w:r>
      <w:proofErr w:type="spellEnd"/>
      <w:r w:rsidR="000611A0" w:rsidRPr="00C23359">
        <w:t xml:space="preserve"> materials</w:t>
      </w:r>
      <w:r w:rsidRPr="00C23359">
        <w:t>”</w:t>
      </w:r>
      <w:r w:rsidR="000611A0" w:rsidRPr="00C23359">
        <w:t xml:space="preserve"> </w:t>
      </w:r>
      <w:r w:rsidR="007C54D0" w:rsidRPr="00D713E9">
        <w:rPr>
          <w:highlight w:val="lightGray"/>
        </w:rPr>
        <w:t xml:space="preserve">includes educational or literary </w:t>
      </w:r>
      <w:del w:id="8" w:author="OSBA" w:date="2025-09-12T17:11:00Z" w16du:dateUtc="2025-09-13T00:11:00Z">
        <w:r w:rsidR="000611A0" w:rsidRPr="00C23359">
          <w:delText xml:space="preserve">means </w:delText>
        </w:r>
      </w:del>
      <w:r w:rsidR="000611A0" w:rsidRPr="00C23359">
        <w:t xml:space="preserve">materials </w:t>
      </w:r>
      <w:r w:rsidR="007C54D0" w:rsidRPr="00D713E9">
        <w:rPr>
          <w:highlight w:val="lightGray"/>
        </w:rPr>
        <w:t>that</w:t>
      </w:r>
      <w:del w:id="9" w:author="OSBA" w:date="2025-09-12T17:11:00Z" w16du:dateUtc="2025-09-13T00:11:00Z">
        <w:r w:rsidR="00C3082B" w:rsidRPr="00C23359">
          <w:delText>which</w:delText>
        </w:r>
      </w:del>
      <w:r w:rsidR="000611A0" w:rsidRPr="00C23359">
        <w:t xml:space="preserve"> are </w:t>
      </w:r>
      <w:r w:rsidR="007C54D0" w:rsidRPr="00D713E9">
        <w:rPr>
          <w:highlight w:val="lightGray"/>
        </w:rPr>
        <w:t>nonfiction or fiction and that are available</w:t>
      </w:r>
      <w:del w:id="10" w:author="OSBA" w:date="2025-09-12T17:11:00Z" w16du:dateUtc="2025-09-13T00:11:00Z">
        <w:r w:rsidR="000611A0" w:rsidRPr="00C23359">
          <w:delText>kept</w:delText>
        </w:r>
      </w:del>
      <w:r w:rsidR="000611A0" w:rsidRPr="00C23359">
        <w:t xml:space="preserve"> in </w:t>
      </w:r>
      <w:r w:rsidR="007C54D0" w:rsidRPr="00D713E9">
        <w:rPr>
          <w:highlight w:val="lightGray"/>
        </w:rPr>
        <w:t>print or an electronic format. “Library materials” does not include textbooks or instructional materials that are selected under ORS 337.120, 337.141 or 337.260.</w:t>
      </w:r>
    </w:p>
    <w:p w14:paraId="2303D591" w14:textId="060FB29A" w:rsidR="000611A0" w:rsidRPr="00C23359" w:rsidRDefault="00C23359" w:rsidP="006E231A">
      <w:pPr>
        <w:pStyle w:val="PolicyBodyText"/>
        <w:spacing w:after="240"/>
      </w:pPr>
      <w:r w:rsidRPr="00D713E9">
        <w:rPr>
          <w:highlight w:val="lightGray"/>
        </w:rPr>
        <w:t>“</w:t>
      </w:r>
      <w:r w:rsidR="000611A0" w:rsidRPr="00D713E9">
        <w:rPr>
          <w:highlight w:val="lightGray"/>
        </w:rPr>
        <w:t>School library</w:t>
      </w:r>
      <w:r w:rsidRPr="00D713E9">
        <w:rPr>
          <w:highlight w:val="lightGray"/>
        </w:rPr>
        <w:t>”</w:t>
      </w:r>
      <w:r w:rsidR="000611A0" w:rsidRPr="00D713E9">
        <w:rPr>
          <w:highlight w:val="lightGray"/>
        </w:rPr>
        <w:t xml:space="preserve"> means </w:t>
      </w:r>
      <w:r w:rsidR="00332670" w:rsidRPr="00D713E9">
        <w:rPr>
          <w:highlight w:val="lightGray"/>
        </w:rPr>
        <w:t xml:space="preserve">any collection of library </w:t>
      </w:r>
      <w:r w:rsidR="000611A0" w:rsidRPr="00D713E9">
        <w:rPr>
          <w:highlight w:val="lightGray"/>
        </w:rPr>
        <w:t xml:space="preserve">materials </w:t>
      </w:r>
      <w:r w:rsidR="00332670" w:rsidRPr="00D713E9">
        <w:rPr>
          <w:highlight w:val="lightGray"/>
        </w:rPr>
        <w:t xml:space="preserve">made available to students at school, either at a central location of </w:t>
      </w:r>
      <w:r w:rsidR="000611A0" w:rsidRPr="00C23359">
        <w:t>the school</w:t>
      </w:r>
      <w:r w:rsidR="00332670" w:rsidRPr="00D713E9">
        <w:rPr>
          <w:highlight w:val="lightGray"/>
        </w:rPr>
        <w:t>, at a common area for one or more grades of the school, or through an online remote education program</w:t>
      </w:r>
      <w:del w:id="11" w:author="OSBA" w:date="2025-09-12T17:11:00Z" w16du:dateUtc="2025-09-13T00:11:00Z">
        <w:r w:rsidR="000611A0" w:rsidRPr="00C23359">
          <w:delText xml:space="preserve"> library for student selection and use</w:delText>
        </w:r>
      </w:del>
      <w:r w:rsidR="000611A0" w:rsidRPr="00C23359">
        <w:t xml:space="preserve">. The use of these materials may not be required for a particular class, but they may be selected by students to use. </w:t>
      </w:r>
      <w:del w:id="12" w:author="OSBA" w:date="2025-09-12T17:11:00Z" w16du:dateUtc="2025-09-13T00:11:00Z">
        <w:r w:rsidR="000611A0" w:rsidRPr="00C23359">
          <w:delText>These may include books, media, newspapers, magazines, videos, websites</w:delText>
        </w:r>
        <w:r w:rsidR="00DB42F2" w:rsidRPr="00C23359">
          <w:delText>,</w:delText>
        </w:r>
        <w:r w:rsidR="000611A0" w:rsidRPr="00C23359">
          <w:delText xml:space="preserve"> or databases, including in digital or print, etc. </w:delText>
        </w:r>
      </w:del>
      <w:r w:rsidR="000611A0" w:rsidRPr="00C23359">
        <w:t>These materials are not adopted by the Board.</w:t>
      </w:r>
    </w:p>
    <w:p w14:paraId="6524F104" w14:textId="6F6A8DF9" w:rsidR="000611A0" w:rsidRPr="00C23359" w:rsidRDefault="00C23359" w:rsidP="006E231A">
      <w:pPr>
        <w:pStyle w:val="PolicyBodyText"/>
        <w:spacing w:after="240"/>
      </w:pPr>
      <w:r w:rsidRPr="00C23359">
        <w:t>“</w:t>
      </w:r>
      <w:r w:rsidR="000611A0" w:rsidRPr="00C23359">
        <w:t>Classroom library</w:t>
      </w:r>
      <w:r w:rsidRPr="00D713E9">
        <w:rPr>
          <w:highlight w:val="lightGray"/>
        </w:rPr>
        <w:t>”</w:t>
      </w:r>
      <w:r w:rsidR="000611A0" w:rsidRPr="00D713E9">
        <w:rPr>
          <w:highlight w:val="lightGray"/>
        </w:rPr>
        <w:t xml:space="preserve"> means </w:t>
      </w:r>
      <w:r w:rsidR="00FE64B2" w:rsidRPr="00D713E9">
        <w:rPr>
          <w:highlight w:val="lightGray"/>
        </w:rPr>
        <w:t>any collection of library</w:t>
      </w:r>
      <w:r w:rsidR="000611A0" w:rsidRPr="00C23359">
        <w:t xml:space="preserve"> materials</w:t>
      </w:r>
      <w:r w:rsidR="000611A0" w:rsidRPr="00D713E9">
        <w:rPr>
          <w:highlight w:val="lightGray"/>
        </w:rPr>
        <w:t xml:space="preserve"> </w:t>
      </w:r>
      <w:r w:rsidR="00FE64B2" w:rsidRPr="00D713E9">
        <w:rPr>
          <w:highlight w:val="lightGray"/>
        </w:rPr>
        <w:t>made available to students</w:t>
      </w:r>
      <w:del w:id="13" w:author="OSBA" w:date="2025-09-12T17:11:00Z" w16du:dateUtc="2025-09-13T00:11:00Z">
        <w:r w:rsidRPr="00C23359">
          <w:delText>”</w:delText>
        </w:r>
        <w:r w:rsidR="000611A0" w:rsidRPr="00C23359">
          <w:delText xml:space="preserve"> means materials </w:delText>
        </w:r>
        <w:r w:rsidR="004D219B" w:rsidRPr="00C23359">
          <w:delText>which</w:delText>
        </w:r>
        <w:r w:rsidR="000611A0" w:rsidRPr="00C23359">
          <w:delText xml:space="preserve"> are kept</w:delText>
        </w:r>
      </w:del>
      <w:r w:rsidR="000611A0" w:rsidRPr="00C23359">
        <w:t xml:space="preserve"> in </w:t>
      </w:r>
      <w:r w:rsidR="00332670" w:rsidRPr="00D713E9">
        <w:rPr>
          <w:highlight w:val="lightGray"/>
        </w:rPr>
        <w:t>a single</w:t>
      </w:r>
      <w:del w:id="14" w:author="OSBA" w:date="2025-09-12T17:11:00Z" w16du:dateUtc="2025-09-13T00:11:00Z">
        <w:r w:rsidR="000611A0" w:rsidRPr="00C23359">
          <w:delText>the</w:delText>
        </w:r>
      </w:del>
      <w:r w:rsidR="000611A0" w:rsidRPr="00C23359">
        <w:t xml:space="preserve"> classroom </w:t>
      </w:r>
      <w:r w:rsidR="00FE64B2" w:rsidRPr="00D713E9">
        <w:rPr>
          <w:highlight w:val="lightGray"/>
        </w:rPr>
        <w:t xml:space="preserve">or a common area </w:t>
      </w:r>
      <w:r w:rsidR="00332670" w:rsidRPr="00D713E9">
        <w:rPr>
          <w:highlight w:val="lightGray"/>
        </w:rPr>
        <w:t xml:space="preserve">accessible by two or more classrooms </w:t>
      </w:r>
      <w:r w:rsidR="00FE64B2" w:rsidRPr="00D713E9">
        <w:rPr>
          <w:highlight w:val="lightGray"/>
        </w:rPr>
        <w:t>in district schools</w:t>
      </w:r>
      <w:del w:id="15" w:author="OSBA" w:date="2025-09-12T17:11:00Z" w16du:dateUtc="2025-09-13T00:11:00Z">
        <w:r w:rsidR="000611A0" w:rsidRPr="00C23359">
          <w:delText>for student selection and use</w:delText>
        </w:r>
      </w:del>
      <w:r w:rsidR="000611A0" w:rsidRPr="00C23359">
        <w:t xml:space="preserve">. The use of these materials is not required for the class, but they may be selected by students to use. </w:t>
      </w:r>
      <w:del w:id="16" w:author="OSBA" w:date="2025-09-12T17:11:00Z" w16du:dateUtc="2025-09-13T00:11:00Z">
        <w:r w:rsidR="000611A0" w:rsidRPr="00C23359">
          <w:delText xml:space="preserve">These may include books, media, newspapers, magazines, videos, etc. </w:delText>
        </w:r>
      </w:del>
      <w:r w:rsidR="000611A0" w:rsidRPr="00C23359">
        <w:t>These materials are not adopted by the Board.</w:t>
      </w:r>
    </w:p>
    <w:p w14:paraId="513B80FE" w14:textId="77777777" w:rsidR="00062872" w:rsidRPr="00C23359" w:rsidRDefault="00062872" w:rsidP="006E231A">
      <w:pPr>
        <w:pStyle w:val="PolicyBodyText"/>
        <w:spacing w:after="240"/>
        <w:rPr>
          <w:b/>
          <w:bCs/>
        </w:rPr>
      </w:pPr>
      <w:r w:rsidRPr="00C23359">
        <w:rPr>
          <w:b/>
          <w:bCs/>
        </w:rPr>
        <w:t>Core Instructional Materials</w:t>
      </w:r>
    </w:p>
    <w:p w14:paraId="23C3DCDE" w14:textId="67F1EC07" w:rsidR="00062872" w:rsidRPr="00C23359" w:rsidRDefault="00062872" w:rsidP="006E231A">
      <w:pPr>
        <w:pStyle w:val="PolicyBodyText"/>
        <w:spacing w:after="240"/>
      </w:pPr>
      <w:r w:rsidRPr="00C23359">
        <w:t xml:space="preserve">The Board retains the authority to approve core instructional materials used in district </w:t>
      </w:r>
      <w:r w:rsidR="00515E0C" w:rsidRPr="00C23359">
        <w:t>schools and</w:t>
      </w:r>
      <w:r w:rsidRPr="00C23359">
        <w:t xml:space="preserve"> authorizes the superintendent </w:t>
      </w:r>
      <w:r w:rsidRPr="00D713E9">
        <w:rPr>
          <w:highlight w:val="lightGray"/>
        </w:rPr>
        <w:t>[</w:t>
      </w:r>
      <w:r w:rsidRPr="007D1E86">
        <w:rPr>
          <w:highlight w:val="yellow"/>
        </w:rPr>
        <w:t>or designee]</w:t>
      </w:r>
      <w:r w:rsidRPr="00C23359">
        <w:t xml:space="preserve"> to develop and implement administrative regulations governing selection and adoption of such materials. Procedures will provide for involvement of administrators, staff, </w:t>
      </w:r>
      <w:proofErr w:type="gramStart"/>
      <w:r w:rsidRPr="00C23359">
        <w:t>parents</w:t>
      </w:r>
      <w:r w:rsidR="00F12694" w:rsidRPr="007D1E86">
        <w:rPr>
          <w:highlight w:val="yellow"/>
        </w:rPr>
        <w:t>,</w:t>
      </w:r>
      <w:r w:rsidRPr="007D1E86">
        <w:rPr>
          <w:highlight w:val="yellow"/>
        </w:rPr>
        <w:t>[</w:t>
      </w:r>
      <w:proofErr w:type="gramEnd"/>
      <w:r w:rsidRPr="007D1E86">
        <w:rPr>
          <w:highlight w:val="yellow"/>
        </w:rPr>
        <w:t xml:space="preserve"> students</w:t>
      </w:r>
      <w:r w:rsidR="00F12694" w:rsidRPr="00D713E9">
        <w:rPr>
          <w:highlight w:val="lightGray"/>
        </w:rPr>
        <w:t>,</w:t>
      </w:r>
      <w:r w:rsidRPr="00D713E9">
        <w:rPr>
          <w:highlight w:val="lightGray"/>
        </w:rPr>
        <w:t>]</w:t>
      </w:r>
      <w:del w:id="17" w:author="OSBA" w:date="2025-09-12T17:11:00Z" w16du:dateUtc="2025-09-13T00:11:00Z">
        <w:r w:rsidR="00F12694" w:rsidRPr="00C23359">
          <w:delText>,</w:delText>
        </w:r>
      </w:del>
      <w:r w:rsidRPr="00C23359">
        <w:t xml:space="preserve"> and community members</w:t>
      </w:r>
      <w:r w:rsidR="00A35E22" w:rsidRPr="00C23359">
        <w:t>;</w:t>
      </w:r>
      <w:r w:rsidRPr="00C23359">
        <w:t xml:space="preserve"> </w:t>
      </w:r>
      <w:r w:rsidR="00CC35EA" w:rsidRPr="00C23359">
        <w:t xml:space="preserve">will </w:t>
      </w:r>
      <w:r w:rsidRPr="00C23359">
        <w:t>use established selection criteria to contribute to the attainment of district, program, and course or grade</w:t>
      </w:r>
      <w:r w:rsidR="00DC60B4" w:rsidRPr="00C23359">
        <w:t>-</w:t>
      </w:r>
      <w:r w:rsidRPr="00C23359">
        <w:t>level goals</w:t>
      </w:r>
      <w:r w:rsidR="00A35E22" w:rsidRPr="00C23359">
        <w:t>;</w:t>
      </w:r>
      <w:r w:rsidRPr="00C23359">
        <w:t xml:space="preserve"> and </w:t>
      </w:r>
      <w:r w:rsidR="007C62E7" w:rsidRPr="00C23359">
        <w:t xml:space="preserve">will </w:t>
      </w:r>
      <w:r w:rsidRPr="00C23359">
        <w:t>reflect recent knowledge, trends, and technology in the field.</w:t>
      </w:r>
    </w:p>
    <w:p w14:paraId="2420735D" w14:textId="5D16DEDA" w:rsidR="008134BA" w:rsidRPr="00C23359" w:rsidRDefault="008134BA" w:rsidP="006E231A">
      <w:pPr>
        <w:pStyle w:val="PolicyBodyText"/>
        <w:spacing w:after="240"/>
      </w:pPr>
      <w:r w:rsidRPr="00C23359">
        <w:t>The district will review core instructional materials in accordance with the State Board of Education adoption cycle. Each core instructional program and its instructional materials will be reviewed</w:t>
      </w:r>
      <w:r w:rsidRPr="00D713E9">
        <w:rPr>
          <w:highlight w:val="lightGray"/>
        </w:rPr>
        <w:t xml:space="preserve"> [</w:t>
      </w:r>
      <w:r w:rsidRPr="007D1E86">
        <w:rPr>
          <w:highlight w:val="yellow"/>
        </w:rPr>
        <w:t>on a seven-year cycle</w:t>
      </w:r>
      <w:r w:rsidRPr="00D713E9">
        <w:rPr>
          <w:highlight w:val="lightGray"/>
        </w:rPr>
        <w:t>]</w:t>
      </w:r>
      <w:r w:rsidR="009450C3" w:rsidRPr="007C6AC3">
        <w:t>,</w:t>
      </w:r>
      <w:r w:rsidRPr="00C23359">
        <w:t xml:space="preserve"> and any resulting recommendations will be issued by district administration to the Board for approval. All recommended core instructional materials </w:t>
      </w:r>
      <w:proofErr w:type="gramStart"/>
      <w:r w:rsidRPr="00C23359">
        <w:t>shall</w:t>
      </w:r>
      <w:proofErr w:type="gramEnd"/>
      <w:r w:rsidRPr="00C23359">
        <w:t xml:space="preserve"> be approved by the Board prior to use. The adoption of textbooks </w:t>
      </w:r>
      <w:r w:rsidRPr="00D713E9">
        <w:rPr>
          <w:highlight w:val="lightGray"/>
        </w:rPr>
        <w:t>[</w:t>
      </w:r>
      <w:r w:rsidRPr="007D1E86">
        <w:rPr>
          <w:highlight w:val="yellow"/>
        </w:rPr>
        <w:t>for American history and government</w:t>
      </w:r>
      <w:r w:rsidRPr="00D713E9">
        <w:rPr>
          <w:highlight w:val="lightGray"/>
        </w:rPr>
        <w:t>]</w:t>
      </w:r>
      <w:r w:rsidRPr="00C23359">
        <w:t xml:space="preserve"> by the Board and any committee shall be done in a manner </w:t>
      </w:r>
      <w:r w:rsidR="00C31CCE" w:rsidRPr="00D713E9">
        <w:rPr>
          <w:highlight w:val="lightGray"/>
        </w:rPr>
        <w:t>compliant</w:t>
      </w:r>
      <w:del w:id="18" w:author="OSBA" w:date="2025-09-12T17:11:00Z" w16du:dateUtc="2025-09-13T00:11:00Z">
        <w:r w:rsidRPr="00C23359">
          <w:delText>in accordance</w:delText>
        </w:r>
      </w:del>
      <w:r w:rsidRPr="00C23359">
        <w:t xml:space="preserve"> with ORS 337.260. The district will establish a process and timeline for regularly determining and considering whether core instructional materials are available through online resources that enable students with print disabilities to receive textbooks and instructional materials free of charge. </w:t>
      </w:r>
      <w:r w:rsidRPr="00D713E9">
        <w:rPr>
          <w:highlight w:val="lightGray"/>
        </w:rPr>
        <w:t>[</w:t>
      </w:r>
      <w:r w:rsidRPr="007D1E86">
        <w:rPr>
          <w:highlight w:val="yellow"/>
        </w:rPr>
        <w:t>All requests for reconsideration of core instructional materials may be considered under administrative regulation IIA-</w:t>
      </w:r>
      <w:proofErr w:type="gramStart"/>
      <w:r w:rsidRPr="007D1E86">
        <w:rPr>
          <w:highlight w:val="yellow"/>
        </w:rPr>
        <w:t>AR(</w:t>
      </w:r>
      <w:proofErr w:type="gramEnd"/>
      <w:r w:rsidRPr="007D1E86">
        <w:rPr>
          <w:highlight w:val="yellow"/>
        </w:rPr>
        <w:t>2) - Reconsideration of Core Instructional Materials.</w:t>
      </w:r>
      <w:r w:rsidRPr="00D713E9">
        <w:rPr>
          <w:highlight w:val="lightGray"/>
        </w:rPr>
        <w:t>]</w:t>
      </w:r>
      <w:del w:id="19" w:author="OSBA" w:date="2025-09-12T17:11:00Z" w16du:dateUtc="2025-09-13T00:11:00Z">
        <w:r w:rsidRPr="00C23359">
          <w:delText>.</w:delText>
        </w:r>
      </w:del>
    </w:p>
    <w:p w14:paraId="4F983E33" w14:textId="77777777" w:rsidR="00393E59" w:rsidRPr="007D1E86" w:rsidRDefault="00393E59" w:rsidP="00D20B1E">
      <w:pPr>
        <w:pStyle w:val="PolicyBodyText"/>
        <w:shd w:val="clear" w:color="000000" w:fill="auto"/>
        <w:spacing w:after="240"/>
        <w:rPr>
          <w:strike/>
          <w:highlight w:val="lightGray"/>
        </w:rPr>
      </w:pPr>
      <w:r w:rsidRPr="00D713E9">
        <w:rPr>
          <w:highlight w:val="lightGray"/>
        </w:rPr>
        <w:t>[</w:t>
      </w:r>
      <w:r w:rsidRPr="007D1E86">
        <w:rPr>
          <w:strike/>
          <w:highlight w:val="lightGray"/>
        </w:rPr>
        <w:t>The district may choose to independently adopt core instructional materials which are not on the state-approved list, using state-approved selection criteria. (See administrative regulation IIA-</w:t>
      </w:r>
      <w:proofErr w:type="gramStart"/>
      <w:r w:rsidRPr="007D1E86">
        <w:rPr>
          <w:strike/>
          <w:highlight w:val="lightGray"/>
        </w:rPr>
        <w:t>AR(</w:t>
      </w:r>
      <w:proofErr w:type="gramEnd"/>
      <w:r w:rsidRPr="007D1E86">
        <w:rPr>
          <w:strike/>
          <w:highlight w:val="lightGray"/>
        </w:rPr>
        <w:t>6) – Independent Adoption o</w:t>
      </w:r>
      <w:r w:rsidR="00594B5D" w:rsidRPr="007D1E86">
        <w:rPr>
          <w:strike/>
          <w:highlight w:val="lightGray"/>
        </w:rPr>
        <w:t xml:space="preserve">f Core </w:t>
      </w:r>
      <w:r w:rsidRPr="007D1E86">
        <w:rPr>
          <w:strike/>
          <w:highlight w:val="lightGray"/>
        </w:rPr>
        <w:t>Instructional Materials)]</w:t>
      </w:r>
    </w:p>
    <w:p w14:paraId="4EB52BDE" w14:textId="1FBFD70E" w:rsidR="003F755D" w:rsidRPr="00C23359" w:rsidRDefault="003F755D" w:rsidP="006E231A">
      <w:pPr>
        <w:pStyle w:val="PolicyBodyText"/>
        <w:spacing w:after="240"/>
        <w:rPr>
          <w:b/>
          <w:bCs/>
        </w:rPr>
      </w:pPr>
      <w:bookmarkStart w:id="20" w:name="_Hlk183087201"/>
      <w:r w:rsidRPr="00C23359">
        <w:rPr>
          <w:b/>
          <w:bCs/>
        </w:rPr>
        <w:lastRenderedPageBreak/>
        <w:t>Supplemental Instructional Materials</w:t>
      </w:r>
    </w:p>
    <w:p w14:paraId="54C2575A" w14:textId="77777777" w:rsidR="00426918" w:rsidRPr="00D713E9" w:rsidRDefault="003F755D" w:rsidP="00D20B1E">
      <w:pPr>
        <w:pStyle w:val="PolicyBodyText"/>
        <w:shd w:val="clear" w:color="000000" w:fill="auto"/>
        <w:spacing w:after="240"/>
        <w:rPr>
          <w:highlight w:val="lightGray"/>
        </w:rPr>
      </w:pPr>
      <w:r w:rsidRPr="00C23359">
        <w:t xml:space="preserve">All supplemental instructional materials will be selected by </w:t>
      </w:r>
      <w:r w:rsidRPr="007D1E86">
        <w:rPr>
          <w:highlight w:val="yellow"/>
        </w:rPr>
        <w:t xml:space="preserve">[teachers, principals, librarians, and/or others, as determined </w:t>
      </w:r>
      <w:proofErr w:type="gramStart"/>
      <w:r w:rsidRPr="007D1E86">
        <w:rPr>
          <w:highlight w:val="yellow"/>
        </w:rPr>
        <w:t>appropriate</w:t>
      </w:r>
      <w:r w:rsidRPr="00C23359">
        <w:t xml:space="preserve"> </w:t>
      </w:r>
      <w:r w:rsidRPr="00D713E9">
        <w:rPr>
          <w:highlight w:val="lightGray"/>
        </w:rPr>
        <w:t>]</w:t>
      </w:r>
      <w:proofErr w:type="gramEnd"/>
      <w:r w:rsidRPr="00D713E9">
        <w:rPr>
          <w:highlight w:val="lightGray"/>
        </w:rPr>
        <w:t xml:space="preserve"> </w:t>
      </w:r>
      <w:r w:rsidRPr="007D1E86">
        <w:rPr>
          <w:strike/>
          <w:highlight w:val="lightGray"/>
        </w:rPr>
        <w:t>[</w:t>
      </w:r>
      <w:r w:rsidRPr="007D1E86">
        <w:rPr>
          <w:strike/>
        </w:rPr>
        <w:t>which may not be through any formal selection procedure</w:t>
      </w:r>
      <w:r w:rsidRPr="00D713E9">
        <w:rPr>
          <w:highlight w:val="lightGray"/>
        </w:rPr>
        <w:t>].</w:t>
      </w:r>
      <w:r w:rsidR="00AD6470" w:rsidRPr="00D713E9">
        <w:rPr>
          <w:highlight w:val="lightGray"/>
        </w:rPr>
        <w:t xml:space="preserve"> </w:t>
      </w:r>
      <w:r w:rsidR="00835A25" w:rsidRPr="00D713E9">
        <w:rPr>
          <w:highlight w:val="lightGray"/>
        </w:rPr>
        <w:t>Decisions regarding the</w:t>
      </w:r>
      <w:r w:rsidR="00AD6470" w:rsidRPr="00D713E9">
        <w:rPr>
          <w:highlight w:val="lightGray"/>
        </w:rPr>
        <w:t xml:space="preserve"> use of, or refusal to approve the use of, supplemental instructional materials </w:t>
      </w:r>
      <w:r w:rsidR="00442291" w:rsidRPr="00D713E9">
        <w:rPr>
          <w:highlight w:val="lightGray"/>
        </w:rPr>
        <w:t xml:space="preserve">shall be </w:t>
      </w:r>
      <w:r w:rsidR="00835A25" w:rsidRPr="00D713E9">
        <w:rPr>
          <w:highlight w:val="lightGray"/>
        </w:rPr>
        <w:t>made</w:t>
      </w:r>
      <w:r w:rsidR="00442291" w:rsidRPr="00D713E9">
        <w:rPr>
          <w:highlight w:val="lightGray"/>
        </w:rPr>
        <w:t xml:space="preserve"> in a manner</w:t>
      </w:r>
      <w:r w:rsidR="00594B5D" w:rsidRPr="00D713E9">
        <w:rPr>
          <w:highlight w:val="lightGray"/>
        </w:rPr>
        <w:t xml:space="preserve"> </w:t>
      </w:r>
      <w:r w:rsidR="00442291" w:rsidRPr="00D713E9">
        <w:rPr>
          <w:highlight w:val="lightGray"/>
        </w:rPr>
        <w:t>complian</w:t>
      </w:r>
      <w:r w:rsidR="001C307C" w:rsidRPr="00D713E9">
        <w:rPr>
          <w:highlight w:val="lightGray"/>
        </w:rPr>
        <w:t>t</w:t>
      </w:r>
      <w:r w:rsidR="00594B5D" w:rsidRPr="00D713E9">
        <w:rPr>
          <w:highlight w:val="lightGray"/>
        </w:rPr>
        <w:t xml:space="preserve"> </w:t>
      </w:r>
      <w:r w:rsidR="00442291" w:rsidRPr="00D713E9">
        <w:rPr>
          <w:highlight w:val="lightGray"/>
        </w:rPr>
        <w:t>with ORS 337.260</w:t>
      </w:r>
      <w:r w:rsidRPr="00C23359">
        <w:t>. Such materials will contain suitable readability levels and support the district</w:t>
      </w:r>
      <w:r w:rsidR="00C23359" w:rsidRPr="00C23359">
        <w:t>’</w:t>
      </w:r>
      <w:r w:rsidRPr="00C23359">
        <w:t>s adopted curriculum content. Materials will be used for their intended audience.</w:t>
      </w:r>
      <w:r w:rsidR="00192194" w:rsidRPr="00C23359">
        <w:t xml:space="preserve"> </w:t>
      </w:r>
    </w:p>
    <w:p w14:paraId="73F54380" w14:textId="4EF9C767" w:rsidR="003F755D" w:rsidRPr="00C23359" w:rsidRDefault="00192194" w:rsidP="006E231A">
      <w:pPr>
        <w:pStyle w:val="PolicyBodyText"/>
        <w:spacing w:after="240"/>
      </w:pPr>
      <w:r w:rsidRPr="00D713E9">
        <w:rPr>
          <w:highlight w:val="lightGray"/>
        </w:rPr>
        <w:t>[</w:t>
      </w:r>
      <w:r w:rsidRPr="007D1E86">
        <w:rPr>
          <w:highlight w:val="yellow"/>
        </w:rPr>
        <w:t>All requests for reconsideration of supplemental instructional materials may be considered under administrative regulation IIA-</w:t>
      </w:r>
      <w:proofErr w:type="gramStart"/>
      <w:r w:rsidRPr="007D1E86">
        <w:rPr>
          <w:highlight w:val="yellow"/>
        </w:rPr>
        <w:t>AR(</w:t>
      </w:r>
      <w:proofErr w:type="gramEnd"/>
      <w:r w:rsidRPr="007D1E86">
        <w:rPr>
          <w:highlight w:val="yellow"/>
        </w:rPr>
        <w:t>3) - Reconsideration of Supplemental Instructional Materials.]</w:t>
      </w:r>
      <w:del w:id="21" w:author="OSBA" w:date="2025-09-12T17:11:00Z" w16du:dateUtc="2025-09-13T00:11:00Z">
        <w:r w:rsidRPr="007D1E86">
          <w:rPr>
            <w:highlight w:val="yellow"/>
          </w:rPr>
          <w:delText>.</w:delText>
        </w:r>
      </w:del>
    </w:p>
    <w:p w14:paraId="1715DD98" w14:textId="55F24768" w:rsidR="00192194" w:rsidRPr="00C23359" w:rsidRDefault="00192194" w:rsidP="006E231A">
      <w:pPr>
        <w:pStyle w:val="PolicyBodyText"/>
        <w:spacing w:after="240"/>
      </w:pPr>
      <w:r w:rsidRPr="00C23359">
        <w:rPr>
          <w:b/>
          <w:bCs/>
        </w:rPr>
        <w:t>School Library Materials</w:t>
      </w:r>
    </w:p>
    <w:p w14:paraId="0118E61C" w14:textId="26F1E662" w:rsidR="00192194" w:rsidRPr="00C23359" w:rsidRDefault="002D7B8A" w:rsidP="006E231A">
      <w:pPr>
        <w:pStyle w:val="PolicyBodyText"/>
        <w:spacing w:after="240"/>
      </w:pPr>
      <w:r w:rsidRPr="00C23359">
        <w:t xml:space="preserve">All school library materials will be selected by a librarian using established selection criteria. </w:t>
      </w:r>
      <w:r w:rsidR="00442291" w:rsidRPr="00D713E9">
        <w:rPr>
          <w:highlight w:val="lightGray"/>
        </w:rPr>
        <w:t xml:space="preserve">The selection or retention of library materials in a school library shall be </w:t>
      </w:r>
      <w:r w:rsidR="00AC444D" w:rsidRPr="00D713E9">
        <w:rPr>
          <w:highlight w:val="lightGray"/>
        </w:rPr>
        <w:t>made</w:t>
      </w:r>
      <w:r w:rsidR="00442291" w:rsidRPr="00D713E9">
        <w:rPr>
          <w:highlight w:val="lightGray"/>
        </w:rPr>
        <w:t xml:space="preserve"> in a manner </w:t>
      </w:r>
      <w:r w:rsidR="001C307C" w:rsidRPr="00D713E9">
        <w:rPr>
          <w:highlight w:val="lightGray"/>
        </w:rPr>
        <w:t>compliant</w:t>
      </w:r>
      <w:r w:rsidR="00442291" w:rsidRPr="00D713E9">
        <w:rPr>
          <w:highlight w:val="lightGray"/>
        </w:rPr>
        <w:t xml:space="preserve"> with Section 2 of Senate Bill 1098 (2025). </w:t>
      </w:r>
      <w:r w:rsidRPr="00C23359">
        <w:t xml:space="preserve">Such materials will contain suitable readability levels. </w:t>
      </w:r>
      <w:r w:rsidR="00A05869" w:rsidRPr="00D713E9">
        <w:rPr>
          <w:highlight w:val="lightGray"/>
        </w:rPr>
        <w:t>[</w:t>
      </w:r>
      <w:r w:rsidR="00A05869" w:rsidRPr="007D1E86">
        <w:rPr>
          <w:highlight w:val="yellow"/>
        </w:rPr>
        <w:t>All requests for reconsideration of school library materials may be considered under administrative regulation IIA-</w:t>
      </w:r>
      <w:proofErr w:type="gramStart"/>
      <w:r w:rsidR="00A05869" w:rsidRPr="007D1E86">
        <w:rPr>
          <w:highlight w:val="yellow"/>
        </w:rPr>
        <w:t>AR(</w:t>
      </w:r>
      <w:proofErr w:type="gramEnd"/>
      <w:r w:rsidR="00A05869" w:rsidRPr="007D1E86">
        <w:rPr>
          <w:highlight w:val="yellow"/>
        </w:rPr>
        <w:t>4) - Reconsideration Library Materials</w:t>
      </w:r>
      <w:r w:rsidR="00594B5D" w:rsidRPr="007D1E86">
        <w:rPr>
          <w:highlight w:val="yellow"/>
        </w:rPr>
        <w:t xml:space="preserve"> in a</w:t>
      </w:r>
      <w:del w:id="22" w:author="OSBA" w:date="2025-09-12T17:11:00Z" w16du:dateUtc="2025-09-13T00:11:00Z">
        <w:r w:rsidR="00A05869" w:rsidRPr="007D1E86">
          <w:rPr>
            <w:highlight w:val="yellow"/>
          </w:rPr>
          <w:delText>of</w:delText>
        </w:r>
      </w:del>
      <w:r w:rsidR="00A05869" w:rsidRPr="007D1E86">
        <w:rPr>
          <w:highlight w:val="yellow"/>
        </w:rPr>
        <w:t xml:space="preserve"> School or Classroom Library.]</w:t>
      </w:r>
      <w:del w:id="23" w:author="OSBA" w:date="2025-09-12T17:11:00Z" w16du:dateUtc="2025-09-13T00:11:00Z">
        <w:r w:rsidR="00A05869" w:rsidRPr="007D1E86">
          <w:rPr>
            <w:highlight w:val="yellow"/>
          </w:rPr>
          <w:delText xml:space="preserve"> Materials.</w:delText>
        </w:r>
      </w:del>
    </w:p>
    <w:p w14:paraId="13BAB197" w14:textId="68142D1D" w:rsidR="00A05869" w:rsidRPr="00C23359" w:rsidRDefault="00A05869" w:rsidP="006E231A">
      <w:pPr>
        <w:pStyle w:val="PolicyBodyText"/>
        <w:spacing w:after="240"/>
        <w:rPr>
          <w:b/>
          <w:bCs/>
        </w:rPr>
      </w:pPr>
      <w:r w:rsidRPr="00C23359">
        <w:rPr>
          <w:b/>
          <w:bCs/>
        </w:rPr>
        <w:t>Classroom Library Materials</w:t>
      </w:r>
    </w:p>
    <w:p w14:paraId="2D2F5936" w14:textId="2F5970FC" w:rsidR="00A05869" w:rsidRPr="00C23359" w:rsidRDefault="00A05869" w:rsidP="006E231A">
      <w:pPr>
        <w:pStyle w:val="PolicyBodyText"/>
        <w:spacing w:after="240"/>
      </w:pPr>
      <w:r w:rsidRPr="00C23359">
        <w:t xml:space="preserve">All classroom library materials will be selected by a classroom teacher and/or </w:t>
      </w:r>
      <w:proofErr w:type="gramStart"/>
      <w:r w:rsidRPr="00C23359">
        <w:t>others</w:t>
      </w:r>
      <w:r w:rsidRPr="007D1E86">
        <w:rPr>
          <w:highlight w:val="yellow"/>
        </w:rPr>
        <w:t>[</w:t>
      </w:r>
      <w:proofErr w:type="gramEnd"/>
      <w:r w:rsidRPr="007D1E86">
        <w:rPr>
          <w:highlight w:val="yellow"/>
        </w:rPr>
        <w:t>, with no formal selection procedure</w:t>
      </w:r>
      <w:r w:rsidRPr="00D713E9">
        <w:rPr>
          <w:highlight w:val="lightGray"/>
        </w:rPr>
        <w:t xml:space="preserve">]. </w:t>
      </w:r>
      <w:r w:rsidR="00442291" w:rsidRPr="00D713E9">
        <w:rPr>
          <w:highlight w:val="lightGray"/>
        </w:rPr>
        <w:t xml:space="preserve">The selection or retention of library materials in a classroom library shall be </w:t>
      </w:r>
      <w:r w:rsidR="00AC444D" w:rsidRPr="00D713E9">
        <w:rPr>
          <w:highlight w:val="lightGray"/>
        </w:rPr>
        <w:t>made</w:t>
      </w:r>
      <w:r w:rsidR="00442291" w:rsidRPr="00D713E9">
        <w:rPr>
          <w:highlight w:val="lightGray"/>
        </w:rPr>
        <w:t xml:space="preserve"> in a manner </w:t>
      </w:r>
      <w:r w:rsidR="001C307C" w:rsidRPr="00D713E9">
        <w:rPr>
          <w:highlight w:val="lightGray"/>
        </w:rPr>
        <w:t>compliant</w:t>
      </w:r>
      <w:r w:rsidR="00442291" w:rsidRPr="00D713E9">
        <w:rPr>
          <w:highlight w:val="lightGray"/>
        </w:rPr>
        <w:t xml:space="preserve"> with Section 2 of Senate Bill 1098 (2025).</w:t>
      </w:r>
      <w:del w:id="24" w:author="OSBA" w:date="2025-09-12T17:11:00Z" w16du:dateUtc="2025-09-13T00:11:00Z">
        <w:r w:rsidRPr="00C23359">
          <w:delText>.</w:delText>
        </w:r>
      </w:del>
      <w:r w:rsidRPr="00C23359">
        <w:t xml:space="preserve"> Such materials will contain suitable readability levels. Teachers are responsible for knowing the available materials in their classroom library. </w:t>
      </w:r>
      <w:r w:rsidRPr="00D713E9">
        <w:rPr>
          <w:highlight w:val="lightGray"/>
        </w:rPr>
        <w:t>[</w:t>
      </w:r>
      <w:r w:rsidRPr="007D1E86">
        <w:rPr>
          <w:highlight w:val="yellow"/>
        </w:rPr>
        <w:t>All requests for reconsideration of classroom library materials may be considered under administrative regulation IIA-</w:t>
      </w:r>
      <w:proofErr w:type="gramStart"/>
      <w:r w:rsidRPr="007D1E86">
        <w:rPr>
          <w:highlight w:val="yellow"/>
        </w:rPr>
        <w:t>AR(</w:t>
      </w:r>
      <w:proofErr w:type="gramEnd"/>
      <w:r w:rsidRPr="007D1E86">
        <w:rPr>
          <w:highlight w:val="yellow"/>
        </w:rPr>
        <w:t>4) - Reconsideration Library Materials</w:t>
      </w:r>
      <w:r w:rsidR="00594B5D" w:rsidRPr="007D1E86">
        <w:rPr>
          <w:highlight w:val="yellow"/>
        </w:rPr>
        <w:t xml:space="preserve"> in a</w:t>
      </w:r>
      <w:del w:id="25" w:author="OSBA" w:date="2025-09-12T17:11:00Z" w16du:dateUtc="2025-09-13T00:11:00Z">
        <w:r w:rsidRPr="007D1E86">
          <w:rPr>
            <w:highlight w:val="yellow"/>
          </w:rPr>
          <w:delText>of</w:delText>
        </w:r>
      </w:del>
      <w:r w:rsidRPr="007D1E86">
        <w:rPr>
          <w:highlight w:val="yellow"/>
        </w:rPr>
        <w:t xml:space="preserve"> School or Classroom Library</w:t>
      </w:r>
      <w:r w:rsidRPr="00D713E9">
        <w:rPr>
          <w:highlight w:val="lightGray"/>
        </w:rPr>
        <w:t>.]</w:t>
      </w:r>
      <w:del w:id="26" w:author="OSBA" w:date="2025-09-12T17:11:00Z" w16du:dateUtc="2025-09-13T00:11:00Z">
        <w:r w:rsidRPr="00C23359">
          <w:delText xml:space="preserve"> Materials.</w:delText>
        </w:r>
      </w:del>
    </w:p>
    <w:bookmarkEnd w:id="20"/>
    <w:p w14:paraId="3AEB14F3" w14:textId="5E37B39E" w:rsidR="00621A44" w:rsidRDefault="005143BA" w:rsidP="00A256AA">
      <w:pPr>
        <w:pStyle w:val="PolicyBodyText"/>
      </w:pPr>
      <w:r w:rsidRPr="00C23359">
        <w:t>END OF POLICY</w:t>
      </w:r>
    </w:p>
    <w:p w14:paraId="0BD9CE38" w14:textId="77777777" w:rsidR="00A256AA" w:rsidRDefault="00A256AA" w:rsidP="00A256AA">
      <w:pPr>
        <w:pStyle w:val="PolicyLine"/>
      </w:pPr>
    </w:p>
    <w:p w14:paraId="7295A0FF" w14:textId="77777777" w:rsidR="00A256AA" w:rsidRPr="007C6AC3" w:rsidRDefault="00A256AA" w:rsidP="00A256AA">
      <w:pPr>
        <w:pStyle w:val="PolicyReferencesHeading"/>
      </w:pPr>
      <w:r w:rsidRPr="007C6AC3">
        <w:t>Legal Reference(s):</w:t>
      </w:r>
    </w:p>
    <w:p w14:paraId="714E490D" w14:textId="77777777" w:rsidR="00A256AA" w:rsidRPr="007C6AC3" w:rsidRDefault="00A256AA" w:rsidP="00A256AA">
      <w:pPr>
        <w:pStyle w:val="PolicyReferences"/>
      </w:pPr>
    </w:p>
    <w:p w14:paraId="03B1055D" w14:textId="77777777" w:rsidR="00A256AA" w:rsidRDefault="00A256AA" w:rsidP="00A256AA">
      <w:pPr>
        <w:pStyle w:val="PolicyReferences"/>
        <w:sectPr w:rsidR="00A256AA" w:rsidSect="0051750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720" w:gutter="0"/>
          <w:cols w:space="720"/>
          <w:docGrid w:linePitch="360"/>
        </w:sectPr>
      </w:pPr>
    </w:p>
    <w:p w14:paraId="5D433ABF" w14:textId="77777777" w:rsidR="00A256AA" w:rsidRPr="007C6AC3" w:rsidRDefault="00A256AA" w:rsidP="00A256AA">
      <w:pPr>
        <w:pStyle w:val="PolicyReferences"/>
      </w:pPr>
      <w:hyperlink r:id="rId14" w:history="1">
        <w:r w:rsidRPr="007C6AC3">
          <w:rPr>
            <w:rStyle w:val="Hyperlink"/>
          </w:rPr>
          <w:t>ORS 174</w:t>
        </w:r>
      </w:hyperlink>
      <w:r w:rsidRPr="007C6AC3">
        <w:t>.100</w:t>
      </w:r>
    </w:p>
    <w:p w14:paraId="77318A40" w14:textId="77777777" w:rsidR="00A256AA" w:rsidRPr="007C6AC3" w:rsidRDefault="00A256AA" w:rsidP="00A256AA">
      <w:pPr>
        <w:pStyle w:val="PolicyReferences"/>
      </w:pPr>
      <w:hyperlink r:id="rId15" w:history="1">
        <w:r w:rsidRPr="007C6AC3">
          <w:rPr>
            <w:rStyle w:val="Hyperlink"/>
          </w:rPr>
          <w:t>ORS 332</w:t>
        </w:r>
      </w:hyperlink>
      <w:r w:rsidRPr="007C6AC3">
        <w:t>.107</w:t>
      </w:r>
    </w:p>
    <w:p w14:paraId="4291A36C" w14:textId="77777777" w:rsidR="00A256AA" w:rsidRPr="007C6AC3" w:rsidRDefault="00A256AA" w:rsidP="00A256AA">
      <w:pPr>
        <w:pStyle w:val="PolicyReferences"/>
      </w:pPr>
      <w:hyperlink r:id="rId16" w:history="1">
        <w:r w:rsidRPr="007C6AC3">
          <w:rPr>
            <w:rStyle w:val="Hyperlink"/>
          </w:rPr>
          <w:t>ORS 336</w:t>
        </w:r>
      </w:hyperlink>
      <w:r w:rsidRPr="007C6AC3">
        <w:t>.035</w:t>
      </w:r>
    </w:p>
    <w:p w14:paraId="68374EE8" w14:textId="77777777" w:rsidR="00A256AA" w:rsidRPr="007C6AC3" w:rsidRDefault="00A256AA" w:rsidP="00A256AA">
      <w:pPr>
        <w:pStyle w:val="PolicyReferences"/>
      </w:pPr>
      <w:hyperlink r:id="rId17" w:history="1">
        <w:r w:rsidRPr="007C6AC3">
          <w:rPr>
            <w:rStyle w:val="Hyperlink"/>
          </w:rPr>
          <w:t>ORS 336</w:t>
        </w:r>
      </w:hyperlink>
      <w:r w:rsidRPr="007C6AC3">
        <w:t>.082</w:t>
      </w:r>
    </w:p>
    <w:p w14:paraId="2CDB10F8" w14:textId="77777777" w:rsidR="00A256AA" w:rsidRPr="007C6AC3" w:rsidRDefault="00A256AA" w:rsidP="00A256AA">
      <w:pPr>
        <w:pStyle w:val="PolicyReferences"/>
      </w:pPr>
      <w:hyperlink r:id="rId18" w:history="1">
        <w:r w:rsidRPr="007C6AC3">
          <w:rPr>
            <w:rStyle w:val="Hyperlink"/>
          </w:rPr>
          <w:t>ORS 336</w:t>
        </w:r>
      </w:hyperlink>
      <w:r w:rsidRPr="007C6AC3">
        <w:t>.840</w:t>
      </w:r>
    </w:p>
    <w:p w14:paraId="6B26C924" w14:textId="77777777" w:rsidR="00A256AA" w:rsidRPr="007C6AC3" w:rsidRDefault="00A256AA" w:rsidP="00A256AA">
      <w:pPr>
        <w:pStyle w:val="PolicyReferences"/>
      </w:pPr>
      <w:hyperlink r:id="rId19" w:history="1">
        <w:r w:rsidRPr="007C6AC3">
          <w:rPr>
            <w:rStyle w:val="Hyperlink"/>
          </w:rPr>
          <w:t>ORS 337</w:t>
        </w:r>
      </w:hyperlink>
      <w:r w:rsidRPr="007C6AC3">
        <w:t>.120</w:t>
      </w:r>
    </w:p>
    <w:p w14:paraId="49FF5C1E" w14:textId="77777777" w:rsidR="00A256AA" w:rsidRPr="007C6AC3" w:rsidRDefault="00A256AA" w:rsidP="00A256AA">
      <w:pPr>
        <w:pStyle w:val="PolicyReferences"/>
      </w:pPr>
      <w:hyperlink r:id="rId20" w:history="1">
        <w:r w:rsidRPr="007C6AC3">
          <w:rPr>
            <w:rStyle w:val="Hyperlink"/>
          </w:rPr>
          <w:t>ORS 337</w:t>
        </w:r>
      </w:hyperlink>
      <w:r w:rsidRPr="007C6AC3">
        <w:t>.141</w:t>
      </w:r>
    </w:p>
    <w:p w14:paraId="647DD66B" w14:textId="77777777" w:rsidR="00A256AA" w:rsidRPr="007C6AC3" w:rsidRDefault="00A256AA" w:rsidP="00A256AA">
      <w:pPr>
        <w:pStyle w:val="PolicyReferences"/>
      </w:pPr>
      <w:hyperlink r:id="rId21" w:history="1">
        <w:r w:rsidRPr="007C6AC3">
          <w:rPr>
            <w:rStyle w:val="Hyperlink"/>
          </w:rPr>
          <w:t>ORS 337</w:t>
        </w:r>
      </w:hyperlink>
      <w:r w:rsidRPr="007C6AC3">
        <w:t>.150</w:t>
      </w:r>
    </w:p>
    <w:p w14:paraId="4A97B9D0" w14:textId="77777777" w:rsidR="00A256AA" w:rsidRPr="007C6AC3" w:rsidRDefault="00A256AA" w:rsidP="00A256AA">
      <w:pPr>
        <w:pStyle w:val="PolicyReferences"/>
      </w:pPr>
      <w:hyperlink r:id="rId22" w:history="1">
        <w:r w:rsidRPr="007C6AC3">
          <w:rPr>
            <w:rStyle w:val="Hyperlink"/>
          </w:rPr>
          <w:t>ORS 337</w:t>
        </w:r>
      </w:hyperlink>
      <w:r w:rsidRPr="007C6AC3">
        <w:t>.260</w:t>
      </w:r>
    </w:p>
    <w:p w14:paraId="39C02C77" w14:textId="77777777" w:rsidR="00A256AA" w:rsidRPr="007C6AC3" w:rsidRDefault="00A256AA" w:rsidP="00A256AA">
      <w:pPr>
        <w:pStyle w:val="PolicyReferences"/>
      </w:pPr>
      <w:hyperlink r:id="rId23" w:history="1">
        <w:r w:rsidRPr="007C6AC3">
          <w:rPr>
            <w:rStyle w:val="Hyperlink"/>
          </w:rPr>
          <w:t>ORS 337</w:t>
        </w:r>
      </w:hyperlink>
      <w:r w:rsidRPr="007C6AC3">
        <w:t>.511</w:t>
      </w:r>
    </w:p>
    <w:p w14:paraId="1C76AB26" w14:textId="77777777" w:rsidR="00A256AA" w:rsidRPr="007C6AC3" w:rsidRDefault="00A256AA" w:rsidP="00A256AA">
      <w:pPr>
        <w:pStyle w:val="PolicyReferences"/>
      </w:pPr>
      <w:hyperlink r:id="rId24" w:history="1">
        <w:r w:rsidRPr="007C6AC3">
          <w:rPr>
            <w:rStyle w:val="Hyperlink"/>
          </w:rPr>
          <w:t>ORS 339</w:t>
        </w:r>
      </w:hyperlink>
      <w:r w:rsidRPr="007C6AC3">
        <w:t>.155</w:t>
      </w:r>
    </w:p>
    <w:p w14:paraId="0F908316" w14:textId="77777777" w:rsidR="00A256AA" w:rsidRPr="007C6AC3" w:rsidRDefault="00A256AA" w:rsidP="00A256AA">
      <w:pPr>
        <w:pStyle w:val="PolicyReferences"/>
      </w:pPr>
      <w:hyperlink r:id="rId25" w:history="1">
        <w:r w:rsidRPr="007C6AC3">
          <w:rPr>
            <w:rStyle w:val="Hyperlink"/>
          </w:rPr>
          <w:t>ORS 659</w:t>
        </w:r>
      </w:hyperlink>
      <w:r w:rsidRPr="007C6AC3">
        <w:t>.850</w:t>
      </w:r>
    </w:p>
    <w:p w14:paraId="360191E6" w14:textId="77777777" w:rsidR="00A256AA" w:rsidRPr="007C6AC3" w:rsidRDefault="00A256AA" w:rsidP="00A256AA">
      <w:pPr>
        <w:pStyle w:val="PolicyReferences"/>
      </w:pPr>
    </w:p>
    <w:p w14:paraId="7546F327" w14:textId="77777777" w:rsidR="00A256AA" w:rsidRPr="007C6AC3" w:rsidRDefault="00A256AA" w:rsidP="00A256AA">
      <w:pPr>
        <w:pStyle w:val="PolicyReferences"/>
      </w:pPr>
      <w:hyperlink r:id="rId26" w:history="1">
        <w:r w:rsidRPr="007C6AC3">
          <w:rPr>
            <w:rStyle w:val="Hyperlink"/>
          </w:rPr>
          <w:t>OAR 581</w:t>
        </w:r>
      </w:hyperlink>
      <w:r w:rsidRPr="007C6AC3">
        <w:t>-011-0050 - 0117</w:t>
      </w:r>
    </w:p>
    <w:p w14:paraId="3DEB0DC3" w14:textId="77777777" w:rsidR="00A256AA" w:rsidRPr="007C6AC3" w:rsidRDefault="00A256AA" w:rsidP="00A256AA">
      <w:pPr>
        <w:pStyle w:val="PolicyReferences"/>
      </w:pPr>
      <w:hyperlink r:id="rId27" w:history="1">
        <w:r w:rsidRPr="007C6AC3">
          <w:rPr>
            <w:rStyle w:val="Hyperlink"/>
          </w:rPr>
          <w:t>OAR 581</w:t>
        </w:r>
      </w:hyperlink>
      <w:r w:rsidRPr="007C6AC3">
        <w:t>-021-0045</w:t>
      </w:r>
    </w:p>
    <w:p w14:paraId="7D7BCF92" w14:textId="77777777" w:rsidR="00A256AA" w:rsidRPr="007C6AC3" w:rsidRDefault="00A256AA" w:rsidP="00A256AA">
      <w:pPr>
        <w:pStyle w:val="PolicyReferences"/>
      </w:pPr>
      <w:hyperlink r:id="rId28" w:history="1">
        <w:r w:rsidRPr="007C6AC3">
          <w:rPr>
            <w:rStyle w:val="Hyperlink"/>
          </w:rPr>
          <w:t>OAR 581</w:t>
        </w:r>
      </w:hyperlink>
      <w:r w:rsidRPr="007C6AC3">
        <w:t>-021-0046</w:t>
      </w:r>
    </w:p>
    <w:p w14:paraId="11D71D29" w14:textId="77777777" w:rsidR="00A256AA" w:rsidRPr="007C6AC3" w:rsidRDefault="00A256AA" w:rsidP="00A256AA">
      <w:pPr>
        <w:pStyle w:val="PolicyReferences"/>
      </w:pPr>
      <w:hyperlink r:id="rId29" w:history="1">
        <w:r w:rsidRPr="007C6AC3">
          <w:rPr>
            <w:rStyle w:val="Hyperlink"/>
          </w:rPr>
          <w:t>OAR 581</w:t>
        </w:r>
      </w:hyperlink>
      <w:r w:rsidRPr="007C6AC3">
        <w:t>-022-2310</w:t>
      </w:r>
    </w:p>
    <w:p w14:paraId="048670F6" w14:textId="77777777" w:rsidR="00A256AA" w:rsidRPr="007C6AC3" w:rsidRDefault="00A256AA" w:rsidP="00A256AA">
      <w:pPr>
        <w:pStyle w:val="PolicyReferences"/>
      </w:pPr>
      <w:hyperlink r:id="rId30" w:history="1">
        <w:r w:rsidRPr="007C6AC3">
          <w:rPr>
            <w:rStyle w:val="Hyperlink"/>
          </w:rPr>
          <w:t>OAR 581</w:t>
        </w:r>
      </w:hyperlink>
      <w:r w:rsidRPr="007C6AC3">
        <w:t>-022-2340</w:t>
      </w:r>
    </w:p>
    <w:p w14:paraId="34A83049" w14:textId="77777777" w:rsidR="00A256AA" w:rsidRPr="007C6AC3" w:rsidRDefault="00A256AA" w:rsidP="00A256AA">
      <w:pPr>
        <w:pStyle w:val="PolicyReferences"/>
      </w:pPr>
      <w:hyperlink r:id="rId31" w:history="1">
        <w:r w:rsidRPr="007C6AC3">
          <w:rPr>
            <w:rStyle w:val="Hyperlink"/>
          </w:rPr>
          <w:t>OAR 581</w:t>
        </w:r>
      </w:hyperlink>
      <w:r w:rsidRPr="007C6AC3">
        <w:t>-022-2350</w:t>
      </w:r>
    </w:p>
    <w:p w14:paraId="39277144" w14:textId="77777777" w:rsidR="00A256AA" w:rsidRDefault="00A256AA" w:rsidP="00A256AA">
      <w:pPr>
        <w:pStyle w:val="PolicyReferences"/>
        <w:sectPr w:rsidR="00A256AA" w:rsidSect="00A256AA">
          <w:type w:val="continuous"/>
          <w:pgSz w:w="12240" w:h="15840" w:code="1"/>
          <w:pgMar w:top="936" w:right="720" w:bottom="720" w:left="1224" w:header="432" w:footer="720" w:gutter="0"/>
          <w:cols w:num="3" w:space="360"/>
          <w:docGrid w:linePitch="360"/>
        </w:sectPr>
      </w:pPr>
      <w:hyperlink r:id="rId32" w:history="1">
        <w:r w:rsidRPr="007C6AC3">
          <w:rPr>
            <w:rStyle w:val="Hyperlink"/>
          </w:rPr>
          <w:t>OAR 581</w:t>
        </w:r>
      </w:hyperlink>
      <w:r w:rsidRPr="007C6AC3">
        <w:t>-022-2355</w:t>
      </w:r>
    </w:p>
    <w:p w14:paraId="4C2D84A1" w14:textId="718E85D4" w:rsidR="00A256AA" w:rsidRPr="007C6AC3" w:rsidRDefault="00A256AA" w:rsidP="00A256AA">
      <w:pPr>
        <w:pStyle w:val="PolicyReferences"/>
      </w:pPr>
    </w:p>
    <w:p w14:paraId="09460303" w14:textId="77777777" w:rsidR="00A256AA" w:rsidRPr="007C6AC3" w:rsidRDefault="00A256AA" w:rsidP="00A256AA">
      <w:pPr>
        <w:pStyle w:val="PolicyReferences"/>
      </w:pPr>
      <w:r w:rsidRPr="007C6AC3">
        <w:t>Every Student Succeeds Act, 20 U.S.C. §§ 6311-6322 (2024).</w:t>
      </w:r>
    </w:p>
    <w:p w14:paraId="5DEE3A7E" w14:textId="77777777" w:rsidR="00A256AA" w:rsidRPr="007C6AC3" w:rsidRDefault="00A256AA" w:rsidP="00A256AA">
      <w:pPr>
        <w:pStyle w:val="PolicyReferences"/>
      </w:pPr>
      <w:r w:rsidRPr="007C6AC3">
        <w:t>Title VI of the Civil Rights Act, 42 U.S.C. § 2000d (2024); 28 C.F.R. §§ 42.101-42.106 (2024).</w:t>
      </w:r>
    </w:p>
    <w:p w14:paraId="1746DAA7" w14:textId="77777777" w:rsidR="00A256AA" w:rsidRPr="007C6AC3" w:rsidRDefault="00A256AA" w:rsidP="00A256AA">
      <w:pPr>
        <w:pStyle w:val="PolicyReferences"/>
      </w:pPr>
      <w:r w:rsidRPr="007C6AC3">
        <w:t xml:space="preserve">Title IX of the Education Amendments, 20 U.S.C. §§ 1681-1683, 1701, 1703-1705, 1720 (2024); Nondiscrimination </w:t>
      </w:r>
      <w:proofErr w:type="gramStart"/>
      <w:r w:rsidRPr="007C6AC3">
        <w:t>on the Basis of</w:t>
      </w:r>
      <w:proofErr w:type="gramEnd"/>
      <w:r w:rsidRPr="007C6AC3">
        <w:t xml:space="preserve"> Sex in Education Programs or Activities Receiving Federal Financial Assistance, 34 C.F.R. Part 106 (2020).</w:t>
      </w:r>
    </w:p>
    <w:p w14:paraId="143EFB35" w14:textId="77777777" w:rsidR="00A256AA" w:rsidRPr="007C6AC3" w:rsidRDefault="00A256AA" w:rsidP="00A256AA">
      <w:pPr>
        <w:pStyle w:val="PolicyReferences"/>
      </w:pPr>
      <w:r w:rsidRPr="007C6AC3">
        <w:t>Americans with Disabilities Act/Americans with Disabilities Act Amendments Act, 42 U.S.C. §§ 12101-12133 (2024); 29 C.F.R. Part 1630 (2024); 28 C.F.R. Part 35 (2024).</w:t>
      </w:r>
    </w:p>
    <w:p w14:paraId="4F37DF1E" w14:textId="77777777" w:rsidR="00A256AA" w:rsidRPr="007C6AC3" w:rsidRDefault="00A256AA" w:rsidP="00A256AA">
      <w:pPr>
        <w:pStyle w:val="PolicyReferences"/>
      </w:pPr>
      <w:r w:rsidRPr="007C6AC3">
        <w:t>Age Discrimination Act of 1975, 42 U.S.C. §§ 6101-6107 (2024).</w:t>
      </w:r>
    </w:p>
    <w:p w14:paraId="2D776AF3" w14:textId="77777777" w:rsidR="00A256AA" w:rsidRPr="007C6AC3" w:rsidRDefault="00A256AA" w:rsidP="00A256AA">
      <w:pPr>
        <w:pStyle w:val="PolicyReferences"/>
        <w:rPr>
          <w:del w:id="27" w:author="OSBA" w:date="2025-09-12T17:11:00Z" w16du:dateUtc="2025-09-13T00:11:00Z"/>
        </w:rPr>
      </w:pPr>
      <w:r w:rsidRPr="007C6AC3">
        <w:t>Senate Bill 1098 (2025).</w:t>
      </w:r>
    </w:p>
    <w:p w14:paraId="62946939" w14:textId="77777777" w:rsidR="00A256AA" w:rsidRPr="00A256AA" w:rsidRDefault="00A256AA" w:rsidP="00A256AA">
      <w:pPr>
        <w:rPr>
          <w:del w:id="28" w:author="OSBA" w:date="2025-09-12T17:11:00Z" w16du:dateUtc="2025-09-13T00:11:00Z"/>
        </w:rPr>
      </w:pPr>
    </w:p>
    <w:p w14:paraId="089362A5" w14:textId="799DC5D6" w:rsidR="00D5042A" w:rsidRPr="00D5042A" w:rsidRDefault="00D5042A" w:rsidP="00A33F5A">
      <w:pPr>
        <w:pStyle w:val="PolicyReferences"/>
      </w:pPr>
    </w:p>
    <w:sectPr w:rsidR="00D5042A" w:rsidRPr="00D5042A" w:rsidSect="0051750D">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5D533C" w14:textId="77777777" w:rsidR="00DA6EE9" w:rsidRDefault="00DA6EE9" w:rsidP="00FC3907">
      <w:r>
        <w:separator/>
      </w:r>
    </w:p>
  </w:endnote>
  <w:endnote w:type="continuationSeparator" w:id="0">
    <w:p w14:paraId="68786ADA" w14:textId="77777777" w:rsidR="00DA6EE9" w:rsidRDefault="00DA6EE9" w:rsidP="00FC3907">
      <w:r>
        <w:continuationSeparator/>
      </w:r>
    </w:p>
  </w:endnote>
  <w:endnote w:type="continuationNotice" w:id="1">
    <w:p w14:paraId="3FBB0F16" w14:textId="77777777" w:rsidR="00DA6EE9" w:rsidRDefault="00DA6E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0F87A4" w14:textId="77777777" w:rsidR="00A256AA" w:rsidRDefault="00A256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B4CC9C" w14:textId="77777777" w:rsidR="00A256AA" w:rsidRDefault="00A256A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BFB47" w14:textId="77777777" w:rsidR="00A256AA" w:rsidRDefault="00A256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60E75B" w14:textId="77777777" w:rsidR="00DA6EE9" w:rsidRDefault="00DA6EE9" w:rsidP="00FC3907">
      <w:r>
        <w:separator/>
      </w:r>
    </w:p>
  </w:footnote>
  <w:footnote w:type="continuationSeparator" w:id="0">
    <w:p w14:paraId="6421C7E2" w14:textId="77777777" w:rsidR="00DA6EE9" w:rsidRDefault="00DA6EE9" w:rsidP="00FC3907">
      <w:r>
        <w:continuationSeparator/>
      </w:r>
    </w:p>
  </w:footnote>
  <w:footnote w:type="continuationNotice" w:id="1">
    <w:p w14:paraId="73955445" w14:textId="77777777" w:rsidR="00DA6EE9" w:rsidRDefault="00DA6EE9"/>
  </w:footnote>
  <w:footnote w:id="2">
    <w:p w14:paraId="1A9CDCCB" w14:textId="77777777" w:rsidR="00515E0C" w:rsidRDefault="00515E0C" w:rsidP="00515E0C">
      <w:pPr>
        <w:pStyle w:val="FootnoteText"/>
      </w:pPr>
      <w:r>
        <w:rPr>
          <w:rStyle w:val="FootnoteReference"/>
        </w:rPr>
        <w:footnoteRef/>
      </w:r>
      <w:r>
        <w:t xml:space="preserve"> </w:t>
      </w:r>
      <w:r w:rsidRPr="00C23359">
        <w:t>This comes from OAR 581-011-0050(1), referring to instructional materials which must be adopted by local school boards.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0C0DB" w14:textId="77777777" w:rsidR="00A256AA" w:rsidRPr="00D713E9" w:rsidRDefault="00A256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30"/>
      <w:gridCol w:w="3430"/>
      <w:gridCol w:w="3430"/>
    </w:tblGrid>
    <w:tr w:rsidR="76E0241B" w:rsidRPr="00C23359" w14:paraId="377DA644" w14:textId="77777777" w:rsidTr="00C23359">
      <w:trPr>
        <w:trHeight w:val="300"/>
      </w:trPr>
      <w:tc>
        <w:tcPr>
          <w:tcW w:w="3430" w:type="dxa"/>
        </w:tcPr>
        <w:p w14:paraId="5ED02585" w14:textId="12D2002A" w:rsidR="76E0241B" w:rsidRPr="00C23359" w:rsidRDefault="76E0241B" w:rsidP="007B6128">
          <w:pPr>
            <w:pStyle w:val="Header"/>
            <w:ind w:left="-115"/>
          </w:pPr>
        </w:p>
      </w:tc>
      <w:tc>
        <w:tcPr>
          <w:tcW w:w="3430" w:type="dxa"/>
        </w:tcPr>
        <w:p w14:paraId="1578B891" w14:textId="173BA3D6" w:rsidR="76E0241B" w:rsidRPr="00C23359" w:rsidRDefault="76E0241B" w:rsidP="007B6128">
          <w:pPr>
            <w:pStyle w:val="Header"/>
            <w:jc w:val="center"/>
          </w:pPr>
        </w:p>
      </w:tc>
      <w:tc>
        <w:tcPr>
          <w:tcW w:w="3430" w:type="dxa"/>
        </w:tcPr>
        <w:p w14:paraId="4BAADEE6" w14:textId="4FFB9558" w:rsidR="76E0241B" w:rsidRPr="00C23359" w:rsidRDefault="76E0241B" w:rsidP="007B6128">
          <w:pPr>
            <w:pStyle w:val="Header"/>
            <w:ind w:right="-115"/>
            <w:jc w:val="right"/>
          </w:pPr>
        </w:p>
      </w:tc>
    </w:tr>
  </w:tbl>
  <w:p w14:paraId="519F0572" w14:textId="25E38CA7" w:rsidR="00232C74" w:rsidRPr="00C23359" w:rsidRDefault="00232C7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D6284" w14:textId="77777777" w:rsidR="00A256AA" w:rsidRDefault="00A256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1315914947">
    <w:abstractNumId w:val="7"/>
  </w:num>
  <w:num w:numId="2" w16cid:durableId="195974614">
    <w:abstractNumId w:val="4"/>
  </w:num>
  <w:num w:numId="3" w16cid:durableId="1708793505">
    <w:abstractNumId w:val="4"/>
  </w:num>
  <w:num w:numId="4" w16cid:durableId="989362553">
    <w:abstractNumId w:val="3"/>
  </w:num>
  <w:num w:numId="5" w16cid:durableId="1016343612">
    <w:abstractNumId w:val="3"/>
  </w:num>
  <w:num w:numId="6" w16cid:durableId="74133641">
    <w:abstractNumId w:val="2"/>
  </w:num>
  <w:num w:numId="7" w16cid:durableId="563564423">
    <w:abstractNumId w:val="2"/>
  </w:num>
  <w:num w:numId="8" w16cid:durableId="415324103">
    <w:abstractNumId w:val="1"/>
  </w:num>
  <w:num w:numId="9" w16cid:durableId="1656765779">
    <w:abstractNumId w:val="1"/>
  </w:num>
  <w:num w:numId="10" w16cid:durableId="1852798788">
    <w:abstractNumId w:val="0"/>
  </w:num>
  <w:num w:numId="11" w16cid:durableId="157581287">
    <w:abstractNumId w:val="0"/>
  </w:num>
  <w:num w:numId="12" w16cid:durableId="1759473418">
    <w:abstractNumId w:val="6"/>
  </w:num>
  <w:num w:numId="13" w16cid:durableId="1588996845">
    <w:abstractNumId w:val="9"/>
  </w:num>
  <w:num w:numId="14" w16cid:durableId="298730901">
    <w:abstractNumId w:val="8"/>
  </w:num>
  <w:num w:numId="15" w16cid:durableId="4915505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pencer Lewis">
    <w15:presenceInfo w15:providerId="AD" w15:userId="S::shlewis@osba.org::4bbf5630-ecd3-4008-b0c8-52a7bcbf74d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Formatting/>
  <w:defaultTabStop w:val="720"/>
  <w:clickAndTypeStyle w:val="PolicyTitleBox"/>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067C5"/>
    <w:rsid w:val="000143A2"/>
    <w:rsid w:val="00017254"/>
    <w:rsid w:val="00024124"/>
    <w:rsid w:val="00026726"/>
    <w:rsid w:val="00031962"/>
    <w:rsid w:val="00034683"/>
    <w:rsid w:val="000376CE"/>
    <w:rsid w:val="00044352"/>
    <w:rsid w:val="000511CD"/>
    <w:rsid w:val="00052BE8"/>
    <w:rsid w:val="000577C7"/>
    <w:rsid w:val="0006118B"/>
    <w:rsid w:val="000611A0"/>
    <w:rsid w:val="000617BB"/>
    <w:rsid w:val="00062872"/>
    <w:rsid w:val="00065075"/>
    <w:rsid w:val="000661BB"/>
    <w:rsid w:val="000662E6"/>
    <w:rsid w:val="0007087A"/>
    <w:rsid w:val="00074380"/>
    <w:rsid w:val="00083481"/>
    <w:rsid w:val="00093AF4"/>
    <w:rsid w:val="00093EC6"/>
    <w:rsid w:val="00095F9B"/>
    <w:rsid w:val="00096B9C"/>
    <w:rsid w:val="00096D25"/>
    <w:rsid w:val="000A132A"/>
    <w:rsid w:val="000A28C0"/>
    <w:rsid w:val="000A2FE8"/>
    <w:rsid w:val="000A4315"/>
    <w:rsid w:val="000A6A9E"/>
    <w:rsid w:val="000B092A"/>
    <w:rsid w:val="000B75D8"/>
    <w:rsid w:val="000C0C4E"/>
    <w:rsid w:val="000C25BD"/>
    <w:rsid w:val="000D522B"/>
    <w:rsid w:val="000E75E9"/>
    <w:rsid w:val="000F261A"/>
    <w:rsid w:val="000F30CA"/>
    <w:rsid w:val="000F710F"/>
    <w:rsid w:val="000F7910"/>
    <w:rsid w:val="00111089"/>
    <w:rsid w:val="00116151"/>
    <w:rsid w:val="00117601"/>
    <w:rsid w:val="00122530"/>
    <w:rsid w:val="00123136"/>
    <w:rsid w:val="00125E1F"/>
    <w:rsid w:val="00131C84"/>
    <w:rsid w:val="00137065"/>
    <w:rsid w:val="001479B1"/>
    <w:rsid w:val="00151EC6"/>
    <w:rsid w:val="00156EA7"/>
    <w:rsid w:val="00156F00"/>
    <w:rsid w:val="001613D1"/>
    <w:rsid w:val="00162BA8"/>
    <w:rsid w:val="00166C8F"/>
    <w:rsid w:val="0017156F"/>
    <w:rsid w:val="0018025F"/>
    <w:rsid w:val="00192194"/>
    <w:rsid w:val="001972C1"/>
    <w:rsid w:val="00197807"/>
    <w:rsid w:val="001A007F"/>
    <w:rsid w:val="001A4420"/>
    <w:rsid w:val="001A5BBB"/>
    <w:rsid w:val="001A5C45"/>
    <w:rsid w:val="001C1D43"/>
    <w:rsid w:val="001C307C"/>
    <w:rsid w:val="001C3978"/>
    <w:rsid w:val="001C5C15"/>
    <w:rsid w:val="001E1260"/>
    <w:rsid w:val="001E7AE7"/>
    <w:rsid w:val="001F20EA"/>
    <w:rsid w:val="001F4D2D"/>
    <w:rsid w:val="001F520C"/>
    <w:rsid w:val="00203936"/>
    <w:rsid w:val="00206179"/>
    <w:rsid w:val="002110D1"/>
    <w:rsid w:val="0021369D"/>
    <w:rsid w:val="00217190"/>
    <w:rsid w:val="002208D4"/>
    <w:rsid w:val="00222946"/>
    <w:rsid w:val="00224022"/>
    <w:rsid w:val="00232C74"/>
    <w:rsid w:val="0023314E"/>
    <w:rsid w:val="00246025"/>
    <w:rsid w:val="002612BF"/>
    <w:rsid w:val="00273B22"/>
    <w:rsid w:val="0028031C"/>
    <w:rsid w:val="00280B93"/>
    <w:rsid w:val="002821D2"/>
    <w:rsid w:val="00284A5E"/>
    <w:rsid w:val="00286D2D"/>
    <w:rsid w:val="0029487A"/>
    <w:rsid w:val="002A1238"/>
    <w:rsid w:val="002A7657"/>
    <w:rsid w:val="002B6B46"/>
    <w:rsid w:val="002C1291"/>
    <w:rsid w:val="002C77C7"/>
    <w:rsid w:val="002D7B8A"/>
    <w:rsid w:val="002F4D33"/>
    <w:rsid w:val="002F5DF5"/>
    <w:rsid w:val="002F7C67"/>
    <w:rsid w:val="0030330F"/>
    <w:rsid w:val="00305489"/>
    <w:rsid w:val="00306B03"/>
    <w:rsid w:val="00311B2D"/>
    <w:rsid w:val="003233D7"/>
    <w:rsid w:val="003234E0"/>
    <w:rsid w:val="0032587F"/>
    <w:rsid w:val="00332670"/>
    <w:rsid w:val="00346329"/>
    <w:rsid w:val="00354BAF"/>
    <w:rsid w:val="00355C5E"/>
    <w:rsid w:val="0036356A"/>
    <w:rsid w:val="00363573"/>
    <w:rsid w:val="00363AE7"/>
    <w:rsid w:val="00367B06"/>
    <w:rsid w:val="003804C0"/>
    <w:rsid w:val="00381E98"/>
    <w:rsid w:val="00385E10"/>
    <w:rsid w:val="003915B0"/>
    <w:rsid w:val="00392476"/>
    <w:rsid w:val="00393E59"/>
    <w:rsid w:val="003A4EE3"/>
    <w:rsid w:val="003A6FF6"/>
    <w:rsid w:val="003B3329"/>
    <w:rsid w:val="003C2FE9"/>
    <w:rsid w:val="003D182F"/>
    <w:rsid w:val="003D6C85"/>
    <w:rsid w:val="003E6E0C"/>
    <w:rsid w:val="003F5850"/>
    <w:rsid w:val="003F5C76"/>
    <w:rsid w:val="003F755D"/>
    <w:rsid w:val="003F7B66"/>
    <w:rsid w:val="00415660"/>
    <w:rsid w:val="00415A69"/>
    <w:rsid w:val="00426918"/>
    <w:rsid w:val="004347FA"/>
    <w:rsid w:val="00440997"/>
    <w:rsid w:val="00442291"/>
    <w:rsid w:val="00443C38"/>
    <w:rsid w:val="00453EF5"/>
    <w:rsid w:val="00455739"/>
    <w:rsid w:val="00456577"/>
    <w:rsid w:val="00472B26"/>
    <w:rsid w:val="00484B66"/>
    <w:rsid w:val="00490958"/>
    <w:rsid w:val="00490A75"/>
    <w:rsid w:val="0049277F"/>
    <w:rsid w:val="00494174"/>
    <w:rsid w:val="004A585A"/>
    <w:rsid w:val="004C020C"/>
    <w:rsid w:val="004C1EE4"/>
    <w:rsid w:val="004C2F7D"/>
    <w:rsid w:val="004D219B"/>
    <w:rsid w:val="004E3582"/>
    <w:rsid w:val="004F53EB"/>
    <w:rsid w:val="004F5856"/>
    <w:rsid w:val="00500D02"/>
    <w:rsid w:val="00503D3E"/>
    <w:rsid w:val="005130E3"/>
    <w:rsid w:val="005143BA"/>
    <w:rsid w:val="00515E0C"/>
    <w:rsid w:val="0051750D"/>
    <w:rsid w:val="00524F11"/>
    <w:rsid w:val="005342BD"/>
    <w:rsid w:val="00534E20"/>
    <w:rsid w:val="00536354"/>
    <w:rsid w:val="00537888"/>
    <w:rsid w:val="00543474"/>
    <w:rsid w:val="00551F32"/>
    <w:rsid w:val="00557E6B"/>
    <w:rsid w:val="005673DF"/>
    <w:rsid w:val="00573A5C"/>
    <w:rsid w:val="005742D9"/>
    <w:rsid w:val="00594050"/>
    <w:rsid w:val="00594B5D"/>
    <w:rsid w:val="00596E80"/>
    <w:rsid w:val="005A0A48"/>
    <w:rsid w:val="005A4EEB"/>
    <w:rsid w:val="005A6BFA"/>
    <w:rsid w:val="005B44B2"/>
    <w:rsid w:val="005C1564"/>
    <w:rsid w:val="005C4A09"/>
    <w:rsid w:val="005D642D"/>
    <w:rsid w:val="005E06B3"/>
    <w:rsid w:val="005E3F0A"/>
    <w:rsid w:val="005F3316"/>
    <w:rsid w:val="005F7D33"/>
    <w:rsid w:val="0060463A"/>
    <w:rsid w:val="0061672C"/>
    <w:rsid w:val="00620A00"/>
    <w:rsid w:val="00621A44"/>
    <w:rsid w:val="00621D2B"/>
    <w:rsid w:val="0062603D"/>
    <w:rsid w:val="00634B0E"/>
    <w:rsid w:val="00641A90"/>
    <w:rsid w:val="00645006"/>
    <w:rsid w:val="00660AC5"/>
    <w:rsid w:val="00662E7C"/>
    <w:rsid w:val="00663BDD"/>
    <w:rsid w:val="006652D5"/>
    <w:rsid w:val="006705C2"/>
    <w:rsid w:val="006728D3"/>
    <w:rsid w:val="00684386"/>
    <w:rsid w:val="00685AAF"/>
    <w:rsid w:val="00690B21"/>
    <w:rsid w:val="00695030"/>
    <w:rsid w:val="00695431"/>
    <w:rsid w:val="0069687A"/>
    <w:rsid w:val="006A0245"/>
    <w:rsid w:val="006A6B6E"/>
    <w:rsid w:val="006B088B"/>
    <w:rsid w:val="006B2EC8"/>
    <w:rsid w:val="006B449D"/>
    <w:rsid w:val="006B759B"/>
    <w:rsid w:val="006C08CE"/>
    <w:rsid w:val="006E231A"/>
    <w:rsid w:val="006E48FD"/>
    <w:rsid w:val="006E544D"/>
    <w:rsid w:val="006E5941"/>
    <w:rsid w:val="006E71CD"/>
    <w:rsid w:val="00700E92"/>
    <w:rsid w:val="00701074"/>
    <w:rsid w:val="0070341E"/>
    <w:rsid w:val="0071145C"/>
    <w:rsid w:val="00730995"/>
    <w:rsid w:val="0073390E"/>
    <w:rsid w:val="00734CF6"/>
    <w:rsid w:val="00737933"/>
    <w:rsid w:val="007405D2"/>
    <w:rsid w:val="007443E2"/>
    <w:rsid w:val="00747394"/>
    <w:rsid w:val="007519A6"/>
    <w:rsid w:val="00752129"/>
    <w:rsid w:val="00752B2D"/>
    <w:rsid w:val="0075454B"/>
    <w:rsid w:val="00754B98"/>
    <w:rsid w:val="007617CE"/>
    <w:rsid w:val="00763A99"/>
    <w:rsid w:val="007776F7"/>
    <w:rsid w:val="00780868"/>
    <w:rsid w:val="00782930"/>
    <w:rsid w:val="00784DE2"/>
    <w:rsid w:val="007A0E9B"/>
    <w:rsid w:val="007A3694"/>
    <w:rsid w:val="007A7F92"/>
    <w:rsid w:val="007B228A"/>
    <w:rsid w:val="007B384B"/>
    <w:rsid w:val="007B6128"/>
    <w:rsid w:val="007C54D0"/>
    <w:rsid w:val="007C62E7"/>
    <w:rsid w:val="007C6AC3"/>
    <w:rsid w:val="007D02D3"/>
    <w:rsid w:val="007D1E86"/>
    <w:rsid w:val="007E3300"/>
    <w:rsid w:val="007E4701"/>
    <w:rsid w:val="007F0455"/>
    <w:rsid w:val="0080423F"/>
    <w:rsid w:val="008073B2"/>
    <w:rsid w:val="00811E1E"/>
    <w:rsid w:val="008134BA"/>
    <w:rsid w:val="008152CF"/>
    <w:rsid w:val="00824B84"/>
    <w:rsid w:val="00830ED8"/>
    <w:rsid w:val="00835A25"/>
    <w:rsid w:val="00835AD6"/>
    <w:rsid w:val="00842EB7"/>
    <w:rsid w:val="00844CD8"/>
    <w:rsid w:val="00850A44"/>
    <w:rsid w:val="008624F5"/>
    <w:rsid w:val="00865F15"/>
    <w:rsid w:val="00870BED"/>
    <w:rsid w:val="00882C0D"/>
    <w:rsid w:val="00890313"/>
    <w:rsid w:val="0089522A"/>
    <w:rsid w:val="0089555E"/>
    <w:rsid w:val="008A156E"/>
    <w:rsid w:val="008A271B"/>
    <w:rsid w:val="008A2D8F"/>
    <w:rsid w:val="008A3BAF"/>
    <w:rsid w:val="008B0925"/>
    <w:rsid w:val="008B1DBC"/>
    <w:rsid w:val="008B6FAC"/>
    <w:rsid w:val="008B730B"/>
    <w:rsid w:val="008C7376"/>
    <w:rsid w:val="008D083F"/>
    <w:rsid w:val="008D0CF8"/>
    <w:rsid w:val="008D1417"/>
    <w:rsid w:val="008D663E"/>
    <w:rsid w:val="008E1CAE"/>
    <w:rsid w:val="008E5A22"/>
    <w:rsid w:val="008F4D57"/>
    <w:rsid w:val="0090200B"/>
    <w:rsid w:val="00907FA5"/>
    <w:rsid w:val="00912BAC"/>
    <w:rsid w:val="00915161"/>
    <w:rsid w:val="00923DFB"/>
    <w:rsid w:val="009317A1"/>
    <w:rsid w:val="00932C15"/>
    <w:rsid w:val="00940279"/>
    <w:rsid w:val="00940E79"/>
    <w:rsid w:val="00944541"/>
    <w:rsid w:val="00944D17"/>
    <w:rsid w:val="009450C3"/>
    <w:rsid w:val="009510E8"/>
    <w:rsid w:val="009510FB"/>
    <w:rsid w:val="00952B54"/>
    <w:rsid w:val="00963266"/>
    <w:rsid w:val="009726FD"/>
    <w:rsid w:val="00972985"/>
    <w:rsid w:val="00976D56"/>
    <w:rsid w:val="00976F42"/>
    <w:rsid w:val="00977D62"/>
    <w:rsid w:val="009808AE"/>
    <w:rsid w:val="009816CA"/>
    <w:rsid w:val="00982B4E"/>
    <w:rsid w:val="009854C4"/>
    <w:rsid w:val="00996E0B"/>
    <w:rsid w:val="009A42F6"/>
    <w:rsid w:val="009A7339"/>
    <w:rsid w:val="009B1678"/>
    <w:rsid w:val="009C4D2A"/>
    <w:rsid w:val="009D06BF"/>
    <w:rsid w:val="009D427B"/>
    <w:rsid w:val="009D4A4C"/>
    <w:rsid w:val="009D6214"/>
    <w:rsid w:val="009D6C26"/>
    <w:rsid w:val="009E0E41"/>
    <w:rsid w:val="009F2011"/>
    <w:rsid w:val="009F24C0"/>
    <w:rsid w:val="009F3E48"/>
    <w:rsid w:val="009F456E"/>
    <w:rsid w:val="009F4F41"/>
    <w:rsid w:val="009F58C3"/>
    <w:rsid w:val="009F694C"/>
    <w:rsid w:val="009F7274"/>
    <w:rsid w:val="00A05537"/>
    <w:rsid w:val="00A05869"/>
    <w:rsid w:val="00A15392"/>
    <w:rsid w:val="00A20986"/>
    <w:rsid w:val="00A23EF8"/>
    <w:rsid w:val="00A256AA"/>
    <w:rsid w:val="00A268EF"/>
    <w:rsid w:val="00A312B5"/>
    <w:rsid w:val="00A33F5A"/>
    <w:rsid w:val="00A35E22"/>
    <w:rsid w:val="00A52C72"/>
    <w:rsid w:val="00A5586A"/>
    <w:rsid w:val="00A61DAA"/>
    <w:rsid w:val="00A7204A"/>
    <w:rsid w:val="00A776E7"/>
    <w:rsid w:val="00A924EF"/>
    <w:rsid w:val="00A93825"/>
    <w:rsid w:val="00A967F8"/>
    <w:rsid w:val="00A9771E"/>
    <w:rsid w:val="00AB1BD9"/>
    <w:rsid w:val="00AC3EDD"/>
    <w:rsid w:val="00AC444D"/>
    <w:rsid w:val="00AC5141"/>
    <w:rsid w:val="00AC6972"/>
    <w:rsid w:val="00AD6470"/>
    <w:rsid w:val="00AE1154"/>
    <w:rsid w:val="00AF3B4C"/>
    <w:rsid w:val="00AF3E4D"/>
    <w:rsid w:val="00AF6F27"/>
    <w:rsid w:val="00B01ACE"/>
    <w:rsid w:val="00B04433"/>
    <w:rsid w:val="00B214B6"/>
    <w:rsid w:val="00B239E5"/>
    <w:rsid w:val="00B24778"/>
    <w:rsid w:val="00B3250F"/>
    <w:rsid w:val="00B3442C"/>
    <w:rsid w:val="00B36427"/>
    <w:rsid w:val="00B4113F"/>
    <w:rsid w:val="00B44352"/>
    <w:rsid w:val="00B44493"/>
    <w:rsid w:val="00B511A7"/>
    <w:rsid w:val="00B57B5C"/>
    <w:rsid w:val="00B637AA"/>
    <w:rsid w:val="00B63BA3"/>
    <w:rsid w:val="00B659D3"/>
    <w:rsid w:val="00B70CD3"/>
    <w:rsid w:val="00B76A55"/>
    <w:rsid w:val="00B76C34"/>
    <w:rsid w:val="00B85EE9"/>
    <w:rsid w:val="00B93330"/>
    <w:rsid w:val="00B9412A"/>
    <w:rsid w:val="00B94A90"/>
    <w:rsid w:val="00BA02CC"/>
    <w:rsid w:val="00BA54B2"/>
    <w:rsid w:val="00BB2371"/>
    <w:rsid w:val="00BB34A0"/>
    <w:rsid w:val="00BC6D2F"/>
    <w:rsid w:val="00BD65DF"/>
    <w:rsid w:val="00BE44C8"/>
    <w:rsid w:val="00BE450C"/>
    <w:rsid w:val="00BE5ECB"/>
    <w:rsid w:val="00BF1386"/>
    <w:rsid w:val="00C04B8A"/>
    <w:rsid w:val="00C04F63"/>
    <w:rsid w:val="00C11E0F"/>
    <w:rsid w:val="00C12A47"/>
    <w:rsid w:val="00C12BB5"/>
    <w:rsid w:val="00C21664"/>
    <w:rsid w:val="00C23359"/>
    <w:rsid w:val="00C25368"/>
    <w:rsid w:val="00C266B1"/>
    <w:rsid w:val="00C27030"/>
    <w:rsid w:val="00C3082B"/>
    <w:rsid w:val="00C31CCE"/>
    <w:rsid w:val="00C321E4"/>
    <w:rsid w:val="00C33AB4"/>
    <w:rsid w:val="00C421AC"/>
    <w:rsid w:val="00C42489"/>
    <w:rsid w:val="00C430FD"/>
    <w:rsid w:val="00C518F6"/>
    <w:rsid w:val="00C53F78"/>
    <w:rsid w:val="00C71516"/>
    <w:rsid w:val="00C82AB8"/>
    <w:rsid w:val="00C87F8E"/>
    <w:rsid w:val="00CB18D4"/>
    <w:rsid w:val="00CB5D00"/>
    <w:rsid w:val="00CC11B1"/>
    <w:rsid w:val="00CC2690"/>
    <w:rsid w:val="00CC35EA"/>
    <w:rsid w:val="00CC5D5B"/>
    <w:rsid w:val="00CC7D46"/>
    <w:rsid w:val="00CE3549"/>
    <w:rsid w:val="00CE482D"/>
    <w:rsid w:val="00CF396C"/>
    <w:rsid w:val="00CF6EF5"/>
    <w:rsid w:val="00D0138F"/>
    <w:rsid w:val="00D01C38"/>
    <w:rsid w:val="00D1025D"/>
    <w:rsid w:val="00D15334"/>
    <w:rsid w:val="00D20B1E"/>
    <w:rsid w:val="00D2125E"/>
    <w:rsid w:val="00D27857"/>
    <w:rsid w:val="00D33F63"/>
    <w:rsid w:val="00D37878"/>
    <w:rsid w:val="00D417C4"/>
    <w:rsid w:val="00D4493C"/>
    <w:rsid w:val="00D5042A"/>
    <w:rsid w:val="00D55ABF"/>
    <w:rsid w:val="00D65180"/>
    <w:rsid w:val="00D713E9"/>
    <w:rsid w:val="00D7233F"/>
    <w:rsid w:val="00D7490B"/>
    <w:rsid w:val="00D82C4F"/>
    <w:rsid w:val="00D85D37"/>
    <w:rsid w:val="00D87B51"/>
    <w:rsid w:val="00D925D6"/>
    <w:rsid w:val="00DA6EE9"/>
    <w:rsid w:val="00DB42F2"/>
    <w:rsid w:val="00DC60B4"/>
    <w:rsid w:val="00DD004A"/>
    <w:rsid w:val="00DE0C18"/>
    <w:rsid w:val="00DF0AE6"/>
    <w:rsid w:val="00DF464B"/>
    <w:rsid w:val="00DF47D2"/>
    <w:rsid w:val="00E009DD"/>
    <w:rsid w:val="00E07338"/>
    <w:rsid w:val="00E30A6A"/>
    <w:rsid w:val="00E34F37"/>
    <w:rsid w:val="00E45DF8"/>
    <w:rsid w:val="00E56759"/>
    <w:rsid w:val="00E60543"/>
    <w:rsid w:val="00E64208"/>
    <w:rsid w:val="00E67AB7"/>
    <w:rsid w:val="00E70BB8"/>
    <w:rsid w:val="00E71A63"/>
    <w:rsid w:val="00E727A4"/>
    <w:rsid w:val="00E81F69"/>
    <w:rsid w:val="00E908E7"/>
    <w:rsid w:val="00E9130E"/>
    <w:rsid w:val="00E950AF"/>
    <w:rsid w:val="00EA05AE"/>
    <w:rsid w:val="00EA3062"/>
    <w:rsid w:val="00EB1A56"/>
    <w:rsid w:val="00EC300B"/>
    <w:rsid w:val="00EC519B"/>
    <w:rsid w:val="00EC5FB0"/>
    <w:rsid w:val="00ED072A"/>
    <w:rsid w:val="00ED3EC3"/>
    <w:rsid w:val="00ED4B31"/>
    <w:rsid w:val="00EE49D0"/>
    <w:rsid w:val="00EF10B4"/>
    <w:rsid w:val="00EF2072"/>
    <w:rsid w:val="00EF573E"/>
    <w:rsid w:val="00F01B6D"/>
    <w:rsid w:val="00F12694"/>
    <w:rsid w:val="00F166D4"/>
    <w:rsid w:val="00F16CA1"/>
    <w:rsid w:val="00F2563F"/>
    <w:rsid w:val="00F429AF"/>
    <w:rsid w:val="00F45027"/>
    <w:rsid w:val="00F45D0D"/>
    <w:rsid w:val="00F63C24"/>
    <w:rsid w:val="00F704CA"/>
    <w:rsid w:val="00F774CC"/>
    <w:rsid w:val="00F80E45"/>
    <w:rsid w:val="00F91523"/>
    <w:rsid w:val="00F94BBC"/>
    <w:rsid w:val="00FA481C"/>
    <w:rsid w:val="00FB297B"/>
    <w:rsid w:val="00FB3011"/>
    <w:rsid w:val="00FB52F8"/>
    <w:rsid w:val="00FC3907"/>
    <w:rsid w:val="00FD16C8"/>
    <w:rsid w:val="00FD43F2"/>
    <w:rsid w:val="00FD60A2"/>
    <w:rsid w:val="00FD67BB"/>
    <w:rsid w:val="00FE594E"/>
    <w:rsid w:val="00FE64B2"/>
    <w:rsid w:val="00FF364A"/>
    <w:rsid w:val="00FF624E"/>
    <w:rsid w:val="00FF76A5"/>
    <w:rsid w:val="027A1CDB"/>
    <w:rsid w:val="05E6C42E"/>
    <w:rsid w:val="06D523F1"/>
    <w:rsid w:val="0AF8036B"/>
    <w:rsid w:val="0E1E01EA"/>
    <w:rsid w:val="0F18E7BF"/>
    <w:rsid w:val="2919F1B5"/>
    <w:rsid w:val="389AC351"/>
    <w:rsid w:val="3D57F077"/>
    <w:rsid w:val="5B540D58"/>
    <w:rsid w:val="7553E25B"/>
    <w:rsid w:val="76E024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92ED22"/>
  <w15:chartTrackingRefBased/>
  <w15:docId w15:val="{0446F6A7-B620-4E25-9B4C-DC03A416F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594050"/>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paragraph" w:styleId="Revision">
    <w:name w:val="Revision"/>
    <w:hidden/>
    <w:uiPriority w:val="99"/>
    <w:semiHidden/>
    <w:rsid w:val="0017156F"/>
    <w:pPr>
      <w:spacing w:after="0" w:line="240" w:lineRule="auto"/>
    </w:pPr>
    <w:rPr>
      <w:rFonts w:ascii="Times New Roman" w:hAnsi="Times New Roman" w:cs="Times New Roman"/>
      <w:sz w:val="24"/>
    </w:rPr>
  </w:style>
  <w:style w:type="character" w:styleId="Hyperlink">
    <w:name w:val="Hyperlink"/>
    <w:basedOn w:val="DefaultParagraphFont"/>
    <w:uiPriority w:val="99"/>
    <w:unhideWhenUsed/>
    <w:rsid w:val="00A924EF"/>
    <w:rPr>
      <w:color w:val="0563C1" w:themeColor="hyperlink"/>
      <w:u w:val="single"/>
    </w:rPr>
  </w:style>
  <w:style w:type="character" w:styleId="UnresolvedMention">
    <w:name w:val="Unresolved Mention"/>
    <w:basedOn w:val="DefaultParagraphFont"/>
    <w:uiPriority w:val="99"/>
    <w:semiHidden/>
    <w:unhideWhenUsed/>
    <w:rsid w:val="00A924EF"/>
    <w:rPr>
      <w:color w:val="605E5C"/>
      <w:shd w:val="clear" w:color="auto" w:fill="E1DFDD"/>
    </w:rPr>
  </w:style>
  <w:style w:type="table" w:styleId="TableGrid">
    <w:name w:val="Table Grid"/>
    <w:basedOn w:val="TableNormal"/>
    <w:uiPriority w:val="59"/>
    <w:rsid w:val="00232C7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WatermarkProposed">
    <w:name w:val="_WatermarkProposed"/>
    <w:basedOn w:val="Normal"/>
    <w:rsid w:val="00B3250F"/>
    <w:rPr>
      <w:rFonts w:ascii="Arial Black" w:hAnsi="Arial Black" w:cstheme="minorBidi"/>
      <w:b/>
      <w:color w:val="969696"/>
      <w:spacing w:val="60"/>
      <w:sz w:val="108"/>
    </w:rPr>
  </w:style>
  <w:style w:type="character" w:styleId="CommentReference">
    <w:name w:val="annotation reference"/>
    <w:basedOn w:val="DefaultParagraphFont"/>
    <w:uiPriority w:val="99"/>
    <w:semiHidden/>
    <w:unhideWhenUsed/>
    <w:rsid w:val="003A6FF6"/>
    <w:rPr>
      <w:sz w:val="16"/>
      <w:szCs w:val="16"/>
    </w:rPr>
  </w:style>
  <w:style w:type="paragraph" w:styleId="CommentText">
    <w:name w:val="annotation text"/>
    <w:basedOn w:val="Normal"/>
    <w:link w:val="CommentTextChar"/>
    <w:uiPriority w:val="99"/>
    <w:unhideWhenUsed/>
    <w:rsid w:val="003A6FF6"/>
    <w:rPr>
      <w:sz w:val="20"/>
      <w:szCs w:val="20"/>
    </w:rPr>
  </w:style>
  <w:style w:type="character" w:customStyle="1" w:styleId="CommentTextChar">
    <w:name w:val="Comment Text Char"/>
    <w:basedOn w:val="DefaultParagraphFont"/>
    <w:link w:val="CommentText"/>
    <w:uiPriority w:val="99"/>
    <w:rsid w:val="003A6FF6"/>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A6FF6"/>
    <w:rPr>
      <w:b/>
      <w:bCs/>
    </w:rPr>
  </w:style>
  <w:style w:type="character" w:customStyle="1" w:styleId="CommentSubjectChar">
    <w:name w:val="Comment Subject Char"/>
    <w:basedOn w:val="CommentTextChar"/>
    <w:link w:val="CommentSubject"/>
    <w:uiPriority w:val="99"/>
    <w:semiHidden/>
    <w:rsid w:val="003A6FF6"/>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policy.osba.org/orsredir.asp?ors=ors-336" TargetMode="External"/><Relationship Id="rId26" Type="http://schemas.openxmlformats.org/officeDocument/2006/relationships/hyperlink" Target="http://policy.osba.org/orsredir.asp?ors=oar-581" TargetMode="External"/><Relationship Id="rId3" Type="http://schemas.openxmlformats.org/officeDocument/2006/relationships/styles" Target="styles.xml"/><Relationship Id="rId21" Type="http://schemas.openxmlformats.org/officeDocument/2006/relationships/hyperlink" Target="http://policy.osba.org/orsredir.asp?ors=ors-337" TargetMode="Externa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336" TargetMode="External"/><Relationship Id="rId25" Type="http://schemas.openxmlformats.org/officeDocument/2006/relationships/hyperlink" Target="http://policy.osba.org/orsredir.asp?ors=ors-659"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olicy.osba.org/orsredir.asp?ors=ors-336" TargetMode="External"/><Relationship Id="rId20" Type="http://schemas.openxmlformats.org/officeDocument/2006/relationships/hyperlink" Target="http://policy.osba.org/orsredir.asp?ors=ors-337" TargetMode="External"/><Relationship Id="rId29" Type="http://schemas.openxmlformats.org/officeDocument/2006/relationships/hyperlink" Target="http://policy.osba.org/orsredir.asp?ors=oar-58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policy.osba.org/orsredir.asp?ors=ors-339" TargetMode="External"/><Relationship Id="rId32" Type="http://schemas.openxmlformats.org/officeDocument/2006/relationships/hyperlink" Target="http://policy.osba.org/orsredir.asp?ors=oar-581" TargetMode="External"/><Relationship Id="rId5" Type="http://schemas.openxmlformats.org/officeDocument/2006/relationships/webSettings" Target="webSettings.xml"/><Relationship Id="rId15" Type="http://schemas.openxmlformats.org/officeDocument/2006/relationships/hyperlink" Target="http://policy.osba.org/orsredir.asp?ors=ors-332" TargetMode="External"/><Relationship Id="rId23" Type="http://schemas.openxmlformats.org/officeDocument/2006/relationships/hyperlink" Target="http://policy.osba.org/orsredir.asp?ors=ors-337" TargetMode="External"/><Relationship Id="rId28" Type="http://schemas.openxmlformats.org/officeDocument/2006/relationships/hyperlink" Target="http://policy.osba.org/orsredir.asp?ors=oar-581" TargetMode="External"/><Relationship Id="rId10" Type="http://schemas.openxmlformats.org/officeDocument/2006/relationships/footer" Target="footer1.xml"/><Relationship Id="rId19" Type="http://schemas.openxmlformats.org/officeDocument/2006/relationships/hyperlink" Target="http://policy.osba.org/orsredir.asp?ors=ors-337" TargetMode="External"/><Relationship Id="rId31" Type="http://schemas.openxmlformats.org/officeDocument/2006/relationships/hyperlink" Target="http://policy.osba.org/orsredir.asp?ors=oar-581"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174" TargetMode="External"/><Relationship Id="rId22" Type="http://schemas.openxmlformats.org/officeDocument/2006/relationships/hyperlink" Target="http://policy.osba.org/orsredir.asp?ors=ors-337" TargetMode="External"/><Relationship Id="rId27" Type="http://schemas.openxmlformats.org/officeDocument/2006/relationships/hyperlink" Target="http://policy.osba.org/orsredir.asp?ors=oar-581" TargetMode="External"/><Relationship Id="rId30" Type="http://schemas.openxmlformats.org/officeDocument/2006/relationships/hyperlink" Target="http://policy.osba.org/orsredir.asp?ors=oar-581" TargetMode="External"/><Relationship Id="rId35" Type="http://schemas.openxmlformats.org/officeDocument/2006/relationships/theme" Target="theme/theme1.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F13562-AEEB-4453-8C9D-DEBD54205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1665</Words>
  <Characters>9497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OSBA Policy</vt:lpstr>
    </vt:vector>
  </TitlesOfParts>
  <Company>OSBA</Company>
  <LinksUpToDate>false</LinksUpToDate>
  <CharactersWithSpaces>11140</CharactersWithSpaces>
  <SharedDoc>false</SharedDoc>
  <HLinks>
    <vt:vector size="114" baseType="variant">
      <vt:variant>
        <vt:i4>2687035</vt:i4>
      </vt:variant>
      <vt:variant>
        <vt:i4>54</vt:i4>
      </vt:variant>
      <vt:variant>
        <vt:i4>0</vt:i4>
      </vt:variant>
      <vt:variant>
        <vt:i4>5</vt:i4>
      </vt:variant>
      <vt:variant>
        <vt:lpwstr>http://policy.osba.org/orsredir.asp?ors=oar-581</vt:lpwstr>
      </vt:variant>
      <vt:variant>
        <vt:lpwstr/>
      </vt:variant>
      <vt:variant>
        <vt:i4>2687035</vt:i4>
      </vt:variant>
      <vt:variant>
        <vt:i4>51</vt:i4>
      </vt:variant>
      <vt:variant>
        <vt:i4>0</vt:i4>
      </vt:variant>
      <vt:variant>
        <vt:i4>5</vt:i4>
      </vt:variant>
      <vt:variant>
        <vt:lpwstr>http://policy.osba.org/orsredir.asp?ors=oar-581</vt:lpwstr>
      </vt:variant>
      <vt:variant>
        <vt:lpwstr/>
      </vt:variant>
      <vt:variant>
        <vt:i4>2687035</vt:i4>
      </vt:variant>
      <vt:variant>
        <vt:i4>48</vt:i4>
      </vt:variant>
      <vt:variant>
        <vt:i4>0</vt:i4>
      </vt:variant>
      <vt:variant>
        <vt:i4>5</vt:i4>
      </vt:variant>
      <vt:variant>
        <vt:lpwstr>http://policy.osba.org/orsredir.asp?ors=oar-581</vt:lpwstr>
      </vt:variant>
      <vt:variant>
        <vt:lpwstr/>
      </vt:variant>
      <vt:variant>
        <vt:i4>2687035</vt:i4>
      </vt:variant>
      <vt:variant>
        <vt:i4>45</vt:i4>
      </vt:variant>
      <vt:variant>
        <vt:i4>0</vt:i4>
      </vt:variant>
      <vt:variant>
        <vt:i4>5</vt:i4>
      </vt:variant>
      <vt:variant>
        <vt:lpwstr>http://policy.osba.org/orsredir.asp?ors=oar-581</vt:lpwstr>
      </vt:variant>
      <vt:variant>
        <vt:lpwstr/>
      </vt:variant>
      <vt:variant>
        <vt:i4>2687035</vt:i4>
      </vt:variant>
      <vt:variant>
        <vt:i4>42</vt:i4>
      </vt:variant>
      <vt:variant>
        <vt:i4>0</vt:i4>
      </vt:variant>
      <vt:variant>
        <vt:i4>5</vt:i4>
      </vt:variant>
      <vt:variant>
        <vt:lpwstr>http://policy.osba.org/orsredir.asp?ors=oar-581</vt:lpwstr>
      </vt:variant>
      <vt:variant>
        <vt:lpwstr/>
      </vt:variant>
      <vt:variant>
        <vt:i4>2687035</vt:i4>
      </vt:variant>
      <vt:variant>
        <vt:i4>39</vt:i4>
      </vt:variant>
      <vt:variant>
        <vt:i4>0</vt:i4>
      </vt:variant>
      <vt:variant>
        <vt:i4>5</vt:i4>
      </vt:variant>
      <vt:variant>
        <vt:lpwstr>http://policy.osba.org/orsredir.asp?ors=oar-581</vt:lpwstr>
      </vt:variant>
      <vt:variant>
        <vt:lpwstr/>
      </vt:variant>
      <vt:variant>
        <vt:i4>2687035</vt:i4>
      </vt:variant>
      <vt:variant>
        <vt:i4>36</vt:i4>
      </vt:variant>
      <vt:variant>
        <vt:i4>0</vt:i4>
      </vt:variant>
      <vt:variant>
        <vt:i4>5</vt:i4>
      </vt:variant>
      <vt:variant>
        <vt:lpwstr>http://policy.osba.org/orsredir.asp?ors=oar-581</vt:lpwstr>
      </vt:variant>
      <vt:variant>
        <vt:lpwstr/>
      </vt:variant>
      <vt:variant>
        <vt:i4>3604537</vt:i4>
      </vt:variant>
      <vt:variant>
        <vt:i4>33</vt:i4>
      </vt:variant>
      <vt:variant>
        <vt:i4>0</vt:i4>
      </vt:variant>
      <vt:variant>
        <vt:i4>5</vt:i4>
      </vt:variant>
      <vt:variant>
        <vt:lpwstr>http://policy.osba.org/orsredir.asp?ors=ors-659</vt:lpwstr>
      </vt:variant>
      <vt:variant>
        <vt:lpwstr/>
      </vt:variant>
      <vt:variant>
        <vt:i4>3211324</vt:i4>
      </vt:variant>
      <vt:variant>
        <vt:i4>30</vt:i4>
      </vt:variant>
      <vt:variant>
        <vt:i4>0</vt:i4>
      </vt:variant>
      <vt:variant>
        <vt:i4>5</vt:i4>
      </vt:variant>
      <vt:variant>
        <vt:lpwstr>http://policy.osba.org/orsredir.asp?ors=ors-339</vt:lpwstr>
      </vt:variant>
      <vt:variant>
        <vt:lpwstr/>
      </vt:variant>
      <vt:variant>
        <vt:i4>3211324</vt:i4>
      </vt:variant>
      <vt:variant>
        <vt:i4>27</vt:i4>
      </vt:variant>
      <vt:variant>
        <vt:i4>0</vt:i4>
      </vt:variant>
      <vt:variant>
        <vt:i4>5</vt:i4>
      </vt:variant>
      <vt:variant>
        <vt:lpwstr>http://policy.osba.org/orsredir.asp?ors=ors-337</vt:lpwstr>
      </vt:variant>
      <vt:variant>
        <vt:lpwstr/>
      </vt:variant>
      <vt:variant>
        <vt:i4>3211324</vt:i4>
      </vt:variant>
      <vt:variant>
        <vt:i4>24</vt:i4>
      </vt:variant>
      <vt:variant>
        <vt:i4>0</vt:i4>
      </vt:variant>
      <vt:variant>
        <vt:i4>5</vt:i4>
      </vt:variant>
      <vt:variant>
        <vt:lpwstr>http://policy.osba.org/orsredir.asp?ors=ors-337</vt:lpwstr>
      </vt:variant>
      <vt:variant>
        <vt:lpwstr/>
      </vt:variant>
      <vt:variant>
        <vt:i4>3211324</vt:i4>
      </vt:variant>
      <vt:variant>
        <vt:i4>21</vt:i4>
      </vt:variant>
      <vt:variant>
        <vt:i4>0</vt:i4>
      </vt:variant>
      <vt:variant>
        <vt:i4>5</vt:i4>
      </vt:variant>
      <vt:variant>
        <vt:lpwstr>http://policy.osba.org/orsredir.asp?ors=ors-337</vt:lpwstr>
      </vt:variant>
      <vt:variant>
        <vt:lpwstr/>
      </vt:variant>
      <vt:variant>
        <vt:i4>3211324</vt:i4>
      </vt:variant>
      <vt:variant>
        <vt:i4>18</vt:i4>
      </vt:variant>
      <vt:variant>
        <vt:i4>0</vt:i4>
      </vt:variant>
      <vt:variant>
        <vt:i4>5</vt:i4>
      </vt:variant>
      <vt:variant>
        <vt:lpwstr>http://policy.osba.org/orsredir.asp?ors=ors-337</vt:lpwstr>
      </vt:variant>
      <vt:variant>
        <vt:lpwstr/>
      </vt:variant>
      <vt:variant>
        <vt:i4>3211324</vt:i4>
      </vt:variant>
      <vt:variant>
        <vt:i4>15</vt:i4>
      </vt:variant>
      <vt:variant>
        <vt:i4>0</vt:i4>
      </vt:variant>
      <vt:variant>
        <vt:i4>5</vt:i4>
      </vt:variant>
      <vt:variant>
        <vt:lpwstr>http://policy.osba.org/orsredir.asp?ors=ors-337</vt:lpwstr>
      </vt:variant>
      <vt:variant>
        <vt:lpwstr/>
      </vt:variant>
      <vt:variant>
        <vt:i4>3211324</vt:i4>
      </vt:variant>
      <vt:variant>
        <vt:i4>12</vt:i4>
      </vt:variant>
      <vt:variant>
        <vt:i4>0</vt:i4>
      </vt:variant>
      <vt:variant>
        <vt:i4>5</vt:i4>
      </vt:variant>
      <vt:variant>
        <vt:lpwstr>http://policy.osba.org/orsredir.asp?ors=ors-336</vt:lpwstr>
      </vt:variant>
      <vt:variant>
        <vt:lpwstr/>
      </vt:variant>
      <vt:variant>
        <vt:i4>3211324</vt:i4>
      </vt:variant>
      <vt:variant>
        <vt:i4>9</vt:i4>
      </vt:variant>
      <vt:variant>
        <vt:i4>0</vt:i4>
      </vt:variant>
      <vt:variant>
        <vt:i4>5</vt:i4>
      </vt:variant>
      <vt:variant>
        <vt:lpwstr>http://policy.osba.org/orsredir.asp?ors=ors-336</vt:lpwstr>
      </vt:variant>
      <vt:variant>
        <vt:lpwstr/>
      </vt:variant>
      <vt:variant>
        <vt:i4>3211324</vt:i4>
      </vt:variant>
      <vt:variant>
        <vt:i4>6</vt:i4>
      </vt:variant>
      <vt:variant>
        <vt:i4>0</vt:i4>
      </vt:variant>
      <vt:variant>
        <vt:i4>5</vt:i4>
      </vt:variant>
      <vt:variant>
        <vt:lpwstr>http://policy.osba.org/orsredir.asp?ors=ors-336</vt:lpwstr>
      </vt:variant>
      <vt:variant>
        <vt:lpwstr/>
      </vt:variant>
      <vt:variant>
        <vt:i4>3211324</vt:i4>
      </vt:variant>
      <vt:variant>
        <vt:i4>3</vt:i4>
      </vt:variant>
      <vt:variant>
        <vt:i4>0</vt:i4>
      </vt:variant>
      <vt:variant>
        <vt:i4>5</vt:i4>
      </vt:variant>
      <vt:variant>
        <vt:lpwstr>http://policy.osba.org/orsredir.asp?ors=ors-332</vt:lpwstr>
      </vt:variant>
      <vt:variant>
        <vt:lpwstr/>
      </vt:variant>
      <vt:variant>
        <vt:i4>3473470</vt:i4>
      </vt:variant>
      <vt:variant>
        <vt:i4>0</vt:i4>
      </vt:variant>
      <vt:variant>
        <vt:i4>0</vt:i4>
      </vt:variant>
      <vt:variant>
        <vt:i4>5</vt:i4>
      </vt:variant>
      <vt:variant>
        <vt:lpwstr>http://policy.osba.org/orsredir.asp?ors=ors-174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IIA - Instructional Materials**</dc:title>
  <dc:subject>Clatskanie SD Board Policy</dc:subject>
  <dc:creator>Oregon School Boards Association</dc:creator>
  <cp:keywords/>
  <dc:description/>
  <cp:lastModifiedBy>CSD</cp:lastModifiedBy>
  <cp:revision>2</cp:revision>
  <dcterms:created xsi:type="dcterms:W3CDTF">2025-10-10T07:10:00Z</dcterms:created>
  <dcterms:modified xsi:type="dcterms:W3CDTF">2025-10-10T07:10:00Z</dcterms:modified>
</cp:coreProperties>
</file>